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C20BF" w14:textId="77777777" w:rsidR="002B2AD0" w:rsidRDefault="002B2AD0">
      <w:pPr>
        <w:tabs>
          <w:tab w:val="left" w:pos="881"/>
          <w:tab w:val="left" w:pos="3960"/>
        </w:tabs>
        <w:spacing w:before="84"/>
        <w:ind w:right="18"/>
        <w:jc w:val="right"/>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Grant No. </w:t>
      </w:r>
      <w:r>
        <w:rPr>
          <w:rFonts w:ascii="Times New Roman" w:eastAsia="Times New Roman" w:hAnsi="Times New Roman" w:cs="Times New Roman"/>
          <w:b/>
          <w:sz w:val="20"/>
          <w:szCs w:val="20"/>
          <w:highlight w:val="yellow"/>
        </w:rPr>
        <w:t xml:space="preserve">        </w:t>
      </w:r>
      <w:r>
        <w:rPr>
          <w:rFonts w:ascii="Times New Roman" w:eastAsia="Times New Roman" w:hAnsi="Times New Roman" w:cs="Times New Roman"/>
          <w:b/>
          <w:sz w:val="20"/>
          <w:szCs w:val="20"/>
        </w:rPr>
        <w:t xml:space="preserve"> [For Office use only]</w:t>
      </w:r>
    </w:p>
    <w:p w14:paraId="53D10A9D" w14:textId="77777777" w:rsidR="002B2AD0" w:rsidRDefault="002B2AD0">
      <w:pPr>
        <w:tabs>
          <w:tab w:val="left" w:pos="881"/>
          <w:tab w:val="left" w:pos="3960"/>
        </w:tabs>
        <w:ind w:right="18"/>
        <w:jc w:val="center"/>
        <w:rPr>
          <w:rFonts w:ascii="Times New Roman" w:eastAsia="Times New Roman" w:hAnsi="Times New Roman" w:cs="Times New Roman"/>
          <w:b/>
        </w:rPr>
      </w:pPr>
      <w:r>
        <w:rPr>
          <w:rFonts w:ascii="Times New Roman" w:eastAsia="Times New Roman" w:hAnsi="Times New Roman" w:cs="Times New Roman"/>
          <w:b/>
        </w:rPr>
        <w:t>Exhibit E - NOFA #007</w:t>
      </w:r>
    </w:p>
    <w:p w14:paraId="159110F7" w14:textId="77777777" w:rsidR="002B2AD0" w:rsidRDefault="002B2AD0">
      <w:pPr>
        <w:tabs>
          <w:tab w:val="left" w:pos="881"/>
          <w:tab w:val="left" w:pos="3960"/>
        </w:tabs>
        <w:spacing w:after="240"/>
        <w:ind w:right="18"/>
        <w:jc w:val="center"/>
        <w:rPr>
          <w:rFonts w:ascii="Times New Roman" w:eastAsia="Times New Roman" w:hAnsi="Times New Roman" w:cs="Times New Roman"/>
          <w:b/>
        </w:rPr>
      </w:pPr>
      <w:r>
        <w:rPr>
          <w:rFonts w:ascii="Times New Roman" w:eastAsia="Times New Roman" w:hAnsi="Times New Roman" w:cs="Times New Roman"/>
          <w:b/>
        </w:rPr>
        <w:t>Office of the Chief Information Officer of the State of Iowa (“OCIO”)</w:t>
      </w:r>
      <w:r>
        <w:rPr>
          <w:rFonts w:ascii="Times New Roman" w:eastAsia="Times New Roman" w:hAnsi="Times New Roman" w:cs="Times New Roman"/>
          <w:b/>
        </w:rPr>
        <w:br/>
        <w:t>Grant Agreement</w:t>
      </w:r>
    </w:p>
    <w:p w14:paraId="794484BB" w14:textId="77777777" w:rsidR="002B2AD0" w:rsidRDefault="002B2AD0">
      <w:pPr>
        <w:widowControl/>
        <w:spacing w:before="240" w:after="240" w:line="276" w:lineRule="auto"/>
        <w:jc w:val="center"/>
        <w:rPr>
          <w:rFonts w:ascii="Times New Roman" w:eastAsia="Times New Roman" w:hAnsi="Times New Roman" w:cs="Times New Roman"/>
          <w:b/>
        </w:rPr>
      </w:pPr>
      <w:r>
        <w:rPr>
          <w:rFonts w:ascii="Times New Roman" w:eastAsia="Times New Roman" w:hAnsi="Times New Roman" w:cs="Times New Roman"/>
          <w:b/>
        </w:rPr>
        <w:t>Contracts Declaration and Execution (“CD&amp;E”)</w:t>
      </w:r>
    </w:p>
    <w:tbl>
      <w:tblPr>
        <w:tblStyle w:val="a4"/>
        <w:tblW w:w="10815" w:type="dxa"/>
        <w:tblBorders>
          <w:top w:val="nil"/>
          <w:left w:val="nil"/>
          <w:bottom w:val="nil"/>
          <w:right w:val="nil"/>
          <w:insideH w:val="nil"/>
          <w:insideV w:val="nil"/>
        </w:tblBorders>
        <w:tblLayout w:type="fixed"/>
        <w:tblLook w:val="0600" w:firstRow="0" w:lastRow="0" w:firstColumn="0" w:lastColumn="0" w:noHBand="1" w:noVBand="1"/>
      </w:tblPr>
      <w:tblGrid>
        <w:gridCol w:w="7635"/>
        <w:gridCol w:w="3180"/>
      </w:tblGrid>
      <w:tr w:rsidR="008A6A10" w14:paraId="4057AAAE" w14:textId="77777777">
        <w:trPr>
          <w:trHeight w:val="975"/>
        </w:trPr>
        <w:tc>
          <w:tcPr>
            <w:tcW w:w="76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A4F231" w14:textId="77777777" w:rsidR="002B2AD0" w:rsidRDefault="002B2AD0">
            <w:pPr>
              <w:widowControl/>
              <w:spacing w:after="120" w:line="276" w:lineRule="auto"/>
              <w:ind w:left="140" w:right="240"/>
              <w:jc w:val="both"/>
              <w:rPr>
                <w:rFonts w:ascii="Times New Roman" w:eastAsia="Times New Roman" w:hAnsi="Times New Roman" w:cs="Times New Roman"/>
              </w:rPr>
            </w:pPr>
            <w:r>
              <w:rPr>
                <w:rFonts w:ascii="Times New Roman" w:eastAsia="Times New Roman" w:hAnsi="Times New Roman" w:cs="Times New Roman"/>
                <w:b/>
              </w:rPr>
              <w:t xml:space="preserve">Title of Contract: </w:t>
            </w:r>
            <w:r>
              <w:rPr>
                <w:rFonts w:ascii="Times New Roman" w:eastAsia="Times New Roman" w:hAnsi="Times New Roman" w:cs="Times New Roman"/>
              </w:rPr>
              <w:t>NOFA #007 Grant Agreement (</w:t>
            </w:r>
            <w:r>
              <w:rPr>
                <w:rFonts w:ascii="Times New Roman" w:eastAsia="Times New Roman" w:hAnsi="Times New Roman" w:cs="Times New Roman"/>
                <w:b/>
              </w:rPr>
              <w:t>“Agreement”</w:t>
            </w:r>
            <w:r>
              <w:rPr>
                <w:rFonts w:ascii="Times New Roman" w:eastAsia="Times New Roman" w:hAnsi="Times New Roman" w:cs="Times New Roman"/>
              </w:rPr>
              <w:t xml:space="preserve">) </w:t>
            </w:r>
          </w:p>
        </w:tc>
        <w:tc>
          <w:tcPr>
            <w:tcW w:w="318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56EC302B" w14:textId="77777777" w:rsidR="002B2AD0" w:rsidRDefault="002B2AD0">
            <w:pPr>
              <w:widowControl/>
              <w:spacing w:line="276" w:lineRule="auto"/>
              <w:ind w:left="140" w:right="240"/>
              <w:jc w:val="both"/>
              <w:rPr>
                <w:rFonts w:ascii="Times New Roman" w:eastAsia="Times New Roman" w:hAnsi="Times New Roman" w:cs="Times New Roman"/>
                <w:b/>
              </w:rPr>
            </w:pPr>
            <w:r>
              <w:rPr>
                <w:rFonts w:ascii="Times New Roman" w:eastAsia="Times New Roman" w:hAnsi="Times New Roman" w:cs="Times New Roman"/>
                <w:b/>
              </w:rPr>
              <w:t>Grant Agreement Number:</w:t>
            </w:r>
          </w:p>
          <w:p w14:paraId="3E00D0D1" w14:textId="77777777" w:rsidR="002B2AD0" w:rsidRDefault="002B2AD0">
            <w:pPr>
              <w:widowControl/>
              <w:spacing w:line="276" w:lineRule="auto"/>
              <w:ind w:left="140" w:right="240"/>
              <w:jc w:val="both"/>
              <w:rPr>
                <w:rFonts w:ascii="Times New Roman" w:eastAsia="Times New Roman" w:hAnsi="Times New Roman" w:cs="Times New Roman"/>
                <w:b/>
                <w:highlight w:val="yellow"/>
              </w:rPr>
            </w:pPr>
            <w:r>
              <w:rPr>
                <w:rFonts w:ascii="Times New Roman" w:eastAsia="Times New Roman" w:hAnsi="Times New Roman" w:cs="Times New Roman"/>
                <w:b/>
                <w:highlight w:val="yellow"/>
              </w:rPr>
              <w:t>[Grant Agmt #]</w:t>
            </w:r>
          </w:p>
        </w:tc>
      </w:tr>
      <w:tr w:rsidR="008A6A10" w14:paraId="25299846" w14:textId="77777777">
        <w:trPr>
          <w:trHeight w:val="690"/>
        </w:trPr>
        <w:tc>
          <w:tcPr>
            <w:tcW w:w="10815"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3BBD5C" w14:textId="77777777" w:rsidR="002B2AD0" w:rsidRDefault="002B2AD0">
            <w:pPr>
              <w:widowControl/>
              <w:spacing w:line="276" w:lineRule="auto"/>
              <w:ind w:left="140" w:right="240"/>
              <w:jc w:val="both"/>
              <w:rPr>
                <w:rFonts w:ascii="Times New Roman" w:eastAsia="Times New Roman" w:hAnsi="Times New Roman" w:cs="Times New Roman"/>
              </w:rPr>
            </w:pPr>
            <w:r>
              <w:rPr>
                <w:rFonts w:ascii="Times New Roman" w:eastAsia="Times New Roman" w:hAnsi="Times New Roman" w:cs="Times New Roman"/>
                <w:b/>
              </w:rPr>
              <w:t xml:space="preserve">Name of State Agency: </w:t>
            </w:r>
            <w:r>
              <w:rPr>
                <w:rFonts w:ascii="Times New Roman" w:eastAsia="Times New Roman" w:hAnsi="Times New Roman" w:cs="Times New Roman"/>
              </w:rPr>
              <w:t>Iowa Office of the Chief Information Officer (</w:t>
            </w:r>
            <w:r>
              <w:rPr>
                <w:rFonts w:ascii="Times New Roman" w:eastAsia="Times New Roman" w:hAnsi="Times New Roman" w:cs="Times New Roman"/>
                <w:b/>
              </w:rPr>
              <w:t>“Office”</w:t>
            </w:r>
            <w:r>
              <w:rPr>
                <w:rFonts w:ascii="Times New Roman" w:eastAsia="Times New Roman" w:hAnsi="Times New Roman" w:cs="Times New Roman"/>
              </w:rPr>
              <w:t>)</w:t>
            </w:r>
          </w:p>
          <w:p w14:paraId="54DC5EB1" w14:textId="77777777" w:rsidR="002B2AD0" w:rsidRDefault="002B2AD0">
            <w:pPr>
              <w:widowControl/>
              <w:spacing w:line="276" w:lineRule="auto"/>
              <w:ind w:left="140" w:right="240"/>
              <w:jc w:val="both"/>
              <w:rPr>
                <w:rFonts w:ascii="Times New Roman" w:eastAsia="Times New Roman" w:hAnsi="Times New Roman" w:cs="Times New Roman"/>
                <w:b/>
              </w:rPr>
            </w:pPr>
            <w:r>
              <w:rPr>
                <w:rFonts w:ascii="Times New Roman" w:eastAsia="Times New Roman" w:hAnsi="Times New Roman" w:cs="Times New Roman"/>
                <w:b/>
              </w:rPr>
              <w:t>Address: 200 E. Grand Avenue, Des Moines, IA 50309</w:t>
            </w:r>
          </w:p>
        </w:tc>
      </w:tr>
      <w:tr w:rsidR="008A6A10" w14:paraId="0472D3B2" w14:textId="77777777">
        <w:trPr>
          <w:trHeight w:val="615"/>
        </w:trPr>
        <w:tc>
          <w:tcPr>
            <w:tcW w:w="10815"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C38574" w14:textId="77777777" w:rsidR="002B2AD0" w:rsidRDefault="002B2AD0">
            <w:pPr>
              <w:widowControl/>
              <w:spacing w:line="276" w:lineRule="auto"/>
              <w:ind w:left="140" w:right="240"/>
              <w:jc w:val="both"/>
              <w:rPr>
                <w:rFonts w:ascii="Times New Roman" w:eastAsia="Times New Roman" w:hAnsi="Times New Roman" w:cs="Times New Roman"/>
                <w:highlight w:val="yellow"/>
              </w:rPr>
            </w:pPr>
            <w:r>
              <w:rPr>
                <w:rFonts w:ascii="Times New Roman" w:eastAsia="Times New Roman" w:hAnsi="Times New Roman" w:cs="Times New Roman"/>
                <w:b/>
              </w:rPr>
              <w:t xml:space="preserve">Business Name of Grantee: </w:t>
            </w:r>
            <w:r>
              <w:rPr>
                <w:rFonts w:ascii="Times New Roman" w:eastAsia="Times New Roman" w:hAnsi="Times New Roman" w:cs="Times New Roman"/>
                <w:highlight w:val="yellow"/>
              </w:rPr>
              <w:t>[Business name of Grantee]</w:t>
            </w:r>
            <w:r>
              <w:rPr>
                <w:rFonts w:ascii="Times New Roman" w:eastAsia="Times New Roman" w:hAnsi="Times New Roman" w:cs="Times New Roman"/>
              </w:rPr>
              <w:t xml:space="preserve"> (</w:t>
            </w:r>
            <w:r>
              <w:rPr>
                <w:rFonts w:ascii="Times New Roman" w:eastAsia="Times New Roman" w:hAnsi="Times New Roman" w:cs="Times New Roman"/>
                <w:b/>
              </w:rPr>
              <w:t>“Grantee”</w:t>
            </w:r>
            <w:r>
              <w:rPr>
                <w:rFonts w:ascii="Times New Roman" w:eastAsia="Times New Roman" w:hAnsi="Times New Roman" w:cs="Times New Roman"/>
              </w:rPr>
              <w:t xml:space="preserve">) a </w:t>
            </w:r>
            <w:r>
              <w:rPr>
                <w:rFonts w:ascii="Times New Roman" w:eastAsia="Times New Roman" w:hAnsi="Times New Roman" w:cs="Times New Roman"/>
                <w:highlight w:val="yellow"/>
              </w:rPr>
              <w:t>[type of entity]</w:t>
            </w:r>
            <w:r>
              <w:rPr>
                <w:rFonts w:ascii="Times New Roman" w:eastAsia="Times New Roman" w:hAnsi="Times New Roman" w:cs="Times New Roman"/>
              </w:rPr>
              <w:t xml:space="preserve"> organized under the laws of the state of </w:t>
            </w:r>
            <w:r>
              <w:rPr>
                <w:rFonts w:ascii="Times New Roman" w:eastAsia="Times New Roman" w:hAnsi="Times New Roman" w:cs="Times New Roman"/>
                <w:highlight w:val="yellow"/>
              </w:rPr>
              <w:t>[Name of State].</w:t>
            </w:r>
          </w:p>
          <w:p w14:paraId="32E38CAE" w14:textId="77777777" w:rsidR="002B2AD0" w:rsidRDefault="002B2AD0">
            <w:pPr>
              <w:widowControl/>
              <w:spacing w:line="276" w:lineRule="auto"/>
              <w:ind w:left="140" w:right="240"/>
              <w:jc w:val="both"/>
              <w:rPr>
                <w:rFonts w:ascii="Times New Roman" w:eastAsia="Times New Roman" w:hAnsi="Times New Roman" w:cs="Times New Roman"/>
                <w:highlight w:val="yellow"/>
              </w:rPr>
            </w:pPr>
            <w:r>
              <w:rPr>
                <w:rFonts w:ascii="Times New Roman" w:eastAsia="Times New Roman" w:hAnsi="Times New Roman" w:cs="Times New Roman"/>
                <w:b/>
              </w:rPr>
              <w:t xml:space="preserve">Business Address: </w:t>
            </w:r>
            <w:r>
              <w:rPr>
                <w:rFonts w:ascii="Times New Roman" w:eastAsia="Times New Roman" w:hAnsi="Times New Roman" w:cs="Times New Roman"/>
                <w:highlight w:val="yellow"/>
              </w:rPr>
              <w:t>[Grantee Principal Place of Business/Headquarters]</w:t>
            </w:r>
          </w:p>
          <w:p w14:paraId="5E98CB5F" w14:textId="77777777" w:rsidR="002B2AD0" w:rsidRDefault="002B2AD0">
            <w:pPr>
              <w:widowControl/>
              <w:spacing w:line="276" w:lineRule="auto"/>
              <w:ind w:left="140" w:right="240"/>
              <w:jc w:val="both"/>
              <w:rPr>
                <w:rFonts w:ascii="Times New Roman" w:eastAsia="Times New Roman" w:hAnsi="Times New Roman" w:cs="Times New Roman"/>
                <w:highlight w:val="yellow"/>
              </w:rPr>
            </w:pPr>
            <w:r>
              <w:rPr>
                <w:rFonts w:ascii="Times New Roman" w:eastAsia="Times New Roman" w:hAnsi="Times New Roman" w:cs="Times New Roman"/>
                <w:highlight w:val="yellow"/>
              </w:rPr>
              <w:t>Mailing Address (if different, delete if inapplicable):</w:t>
            </w:r>
          </w:p>
          <w:p w14:paraId="26BEE563" w14:textId="77777777" w:rsidR="002B2AD0" w:rsidRDefault="002B2AD0">
            <w:pPr>
              <w:widowControl/>
              <w:spacing w:line="276" w:lineRule="auto"/>
              <w:ind w:left="140" w:right="240"/>
              <w:jc w:val="both"/>
              <w:rPr>
                <w:rFonts w:ascii="Times New Roman" w:eastAsia="Times New Roman" w:hAnsi="Times New Roman" w:cs="Times New Roman"/>
                <w:highlight w:val="yellow"/>
              </w:rPr>
            </w:pPr>
            <w:r>
              <w:rPr>
                <w:rFonts w:ascii="Times New Roman" w:eastAsia="Times New Roman" w:hAnsi="Times New Roman" w:cs="Times New Roman"/>
                <w:highlight w:val="yellow"/>
              </w:rPr>
              <w:t>Address of Registered Agent (if different, delete if inapplicable)</w:t>
            </w:r>
          </w:p>
        </w:tc>
      </w:tr>
      <w:tr w:rsidR="008A6A10" w14:paraId="018EC1C1" w14:textId="77777777">
        <w:trPr>
          <w:trHeight w:val="975"/>
        </w:trPr>
        <w:tc>
          <w:tcPr>
            <w:tcW w:w="10815"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300724" w14:textId="77777777" w:rsidR="002B2AD0" w:rsidRDefault="002B2AD0">
            <w:pPr>
              <w:widowControl/>
              <w:ind w:right="18"/>
              <w:jc w:val="both"/>
              <w:rPr>
                <w:rFonts w:ascii="Times New Roman" w:eastAsia="Times New Roman" w:hAnsi="Times New Roman" w:cs="Times New Roman"/>
                <w:b/>
              </w:rPr>
            </w:pPr>
            <w:r>
              <w:rPr>
                <w:rFonts w:ascii="Times New Roman" w:eastAsia="Times New Roman" w:hAnsi="Times New Roman" w:cs="Times New Roman"/>
                <w:b/>
                <w:sz w:val="20"/>
                <w:szCs w:val="20"/>
              </w:rPr>
              <w:t xml:space="preserve">1. Overview/Purpose. </w:t>
            </w:r>
            <w:r>
              <w:rPr>
                <w:rFonts w:ascii="Times New Roman" w:eastAsia="Times New Roman" w:hAnsi="Times New Roman" w:cs="Times New Roman"/>
                <w:sz w:val="20"/>
                <w:szCs w:val="20"/>
              </w:rPr>
              <w:t>This Agreement establishes the terms and conditions pursuant to which Grantee must complete the Project(s) as more fully described in its Application in consideration for funds made available pursuant to and in accordance with the Broadband Grants Program—Empower Rural Iowa, Coronavirus State and Local Fiscal Recovery Funds (“CSLFRF”) Notice of Funding Availability (“NOFA”) #007.</w:t>
            </w:r>
          </w:p>
        </w:tc>
      </w:tr>
      <w:tr w:rsidR="008A6A10" w14:paraId="435D7F4E" w14:textId="77777777">
        <w:trPr>
          <w:trHeight w:val="975"/>
        </w:trPr>
        <w:tc>
          <w:tcPr>
            <w:tcW w:w="10815"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ABBC23" w14:textId="77777777" w:rsidR="002B2AD0" w:rsidRDefault="002B2AD0">
            <w:pPr>
              <w:widowControl/>
              <w:ind w:right="18"/>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2. Term. </w:t>
            </w:r>
            <w:r>
              <w:rPr>
                <w:rFonts w:ascii="Times New Roman" w:eastAsia="Times New Roman" w:hAnsi="Times New Roman" w:cs="Times New Roman"/>
                <w:sz w:val="20"/>
                <w:szCs w:val="20"/>
              </w:rPr>
              <w:t xml:space="preserve">The term of this Agreement (the </w:t>
            </w:r>
            <w:r>
              <w:rPr>
                <w:rFonts w:ascii="Times New Roman" w:eastAsia="Times New Roman" w:hAnsi="Times New Roman" w:cs="Times New Roman"/>
                <w:b/>
                <w:sz w:val="20"/>
                <w:szCs w:val="20"/>
              </w:rPr>
              <w:t>“Term”</w:t>
            </w:r>
            <w:r>
              <w:rPr>
                <w:rFonts w:ascii="Times New Roman" w:eastAsia="Times New Roman" w:hAnsi="Times New Roman" w:cs="Times New Roman"/>
                <w:sz w:val="20"/>
                <w:szCs w:val="20"/>
              </w:rPr>
              <w:t xml:space="preserve">) shall begin on the date of last signature below (the </w:t>
            </w:r>
            <w:r>
              <w:rPr>
                <w:rFonts w:ascii="Times New Roman" w:eastAsia="Times New Roman" w:hAnsi="Times New Roman" w:cs="Times New Roman"/>
                <w:b/>
                <w:sz w:val="20"/>
                <w:szCs w:val="20"/>
              </w:rPr>
              <w:t>“Effective Date”</w:t>
            </w:r>
            <w:r>
              <w:rPr>
                <w:rFonts w:ascii="Times New Roman" w:eastAsia="Times New Roman" w:hAnsi="Times New Roman" w:cs="Times New Roman"/>
                <w:sz w:val="20"/>
                <w:szCs w:val="20"/>
              </w:rPr>
              <w:t>) and continue until the Office has reimbursed Grantee for all Allowable Expenditures following Project completion in accordance with the terms and conditions of this Agreement, unless otherwise terminated in accordance with the terms and conditions of this Agreement.</w:t>
            </w:r>
          </w:p>
        </w:tc>
      </w:tr>
      <w:tr w:rsidR="008A6A10" w14:paraId="4340CD8C" w14:textId="77777777">
        <w:trPr>
          <w:trHeight w:val="975"/>
        </w:trPr>
        <w:tc>
          <w:tcPr>
            <w:tcW w:w="10815"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E9AA8D" w14:textId="77777777" w:rsidR="002B2AD0" w:rsidRDefault="002B2AD0">
            <w:pPr>
              <w:widowControl/>
              <w:ind w:right="18"/>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3. Scope. </w:t>
            </w:r>
            <w:r>
              <w:rPr>
                <w:rFonts w:ascii="Times New Roman" w:eastAsia="Times New Roman" w:hAnsi="Times New Roman" w:cs="Times New Roman"/>
                <w:sz w:val="20"/>
                <w:szCs w:val="20"/>
              </w:rPr>
              <w:t>The scope of this Agreement is the installation of the project (“Project”) identified in the Broadband Grants Core Application Excel Workbook (“Core Application”) that was submitted with the Application. The scope identified in the Core Application is hereby incorporated by reference into this Agreement.</w:t>
            </w:r>
          </w:p>
        </w:tc>
      </w:tr>
      <w:tr w:rsidR="008A6A10" w14:paraId="12B3AE42" w14:textId="77777777">
        <w:trPr>
          <w:trHeight w:val="690"/>
        </w:trPr>
        <w:tc>
          <w:tcPr>
            <w:tcW w:w="10815"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1A441C" w14:textId="77777777" w:rsidR="002B2AD0" w:rsidRDefault="002B2AD0">
            <w:pPr>
              <w:widowControl/>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4. Awarded Funds</w:t>
            </w:r>
            <w:r>
              <w:rPr>
                <w:rFonts w:ascii="Times New Roman" w:eastAsia="Times New Roman" w:hAnsi="Times New Roman" w:cs="Times New Roman"/>
                <w:sz w:val="20"/>
                <w:szCs w:val="20"/>
              </w:rPr>
              <w:t xml:space="preserve">. The total Award made to Grantee for purposes of this Agreement is: </w:t>
            </w:r>
            <w:r>
              <w:rPr>
                <w:rFonts w:ascii="Times New Roman" w:eastAsia="Times New Roman" w:hAnsi="Times New Roman" w:cs="Times New Roman"/>
                <w:b/>
                <w:sz w:val="20"/>
                <w:szCs w:val="20"/>
              </w:rPr>
              <w:t>$</w:t>
            </w:r>
            <w:r>
              <w:rPr>
                <w:rFonts w:ascii="Times New Roman" w:eastAsia="Times New Roman" w:hAnsi="Times New Roman" w:cs="Times New Roman"/>
                <w:b/>
                <w:sz w:val="20"/>
                <w:szCs w:val="20"/>
                <w:highlight w:val="yellow"/>
              </w:rPr>
              <w:t>_______</w:t>
            </w:r>
            <w:r>
              <w:rPr>
                <w:rFonts w:ascii="Times New Roman" w:eastAsia="Times New Roman" w:hAnsi="Times New Roman" w:cs="Times New Roman"/>
                <w:sz w:val="20"/>
                <w:szCs w:val="20"/>
              </w:rPr>
              <w:t>.</w:t>
            </w:r>
          </w:p>
        </w:tc>
      </w:tr>
      <w:tr w:rsidR="008A6A10" w14:paraId="73C57E24" w14:textId="77777777">
        <w:trPr>
          <w:trHeight w:val="495"/>
        </w:trPr>
        <w:tc>
          <w:tcPr>
            <w:tcW w:w="10815"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30C36A" w14:textId="28074A77" w:rsidR="002B2AD0" w:rsidRDefault="002B2AD0">
            <w:pPr>
              <w:widowControl/>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5. Project Completion Date.</w:t>
            </w:r>
            <w:r>
              <w:rPr>
                <w:rFonts w:ascii="Times New Roman" w:eastAsia="Times New Roman" w:hAnsi="Times New Roman" w:cs="Times New Roman"/>
                <w:sz w:val="20"/>
                <w:szCs w:val="20"/>
              </w:rPr>
              <w:t xml:space="preserve"> Grantee must fully finish its Project(s) by </w:t>
            </w:r>
            <w:r>
              <w:rPr>
                <w:rFonts w:ascii="Times New Roman" w:eastAsia="Times New Roman" w:hAnsi="Times New Roman" w:cs="Times New Roman"/>
                <w:sz w:val="20"/>
                <w:szCs w:val="20"/>
                <w:highlight w:val="yellow"/>
              </w:rPr>
              <w:t>[Date of Completion]</w:t>
            </w:r>
            <w:ins w:id="0" w:author="Tinsley, Siobhan (CCI-Atlanta-LD)" w:date="2021-12-01T13:40:00Z">
              <w:r w:rsidR="002E2DD5">
                <w:rPr>
                  <w:rFonts w:ascii="Times New Roman" w:eastAsia="Times New Roman" w:hAnsi="Times New Roman" w:cs="Times New Roman"/>
                  <w:sz w:val="20"/>
                  <w:szCs w:val="20"/>
                </w:rPr>
                <w:t>, unless the work is delayed for reasons beyond Grantee’s control</w:t>
              </w:r>
            </w:ins>
            <w:r>
              <w:rPr>
                <w:rFonts w:ascii="Times New Roman" w:eastAsia="Times New Roman" w:hAnsi="Times New Roman" w:cs="Times New Roman"/>
                <w:sz w:val="20"/>
                <w:szCs w:val="20"/>
              </w:rPr>
              <w:t>.</w:t>
            </w:r>
          </w:p>
        </w:tc>
      </w:tr>
      <w:tr w:rsidR="008A6A10" w14:paraId="705D7F86" w14:textId="77777777">
        <w:trPr>
          <w:trHeight w:val="690"/>
        </w:trPr>
        <w:tc>
          <w:tcPr>
            <w:tcW w:w="10815"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85139A" w14:textId="77777777" w:rsidR="002B2AD0" w:rsidRDefault="002B2AD0">
            <w:pPr>
              <w:widowControl/>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6. Documents Incorporated/Order of Precedence. </w:t>
            </w:r>
            <w:r>
              <w:rPr>
                <w:rFonts w:ascii="Times New Roman" w:eastAsia="Times New Roman" w:hAnsi="Times New Roman" w:cs="Times New Roman"/>
                <w:sz w:val="20"/>
                <w:szCs w:val="20"/>
              </w:rPr>
              <w:t>This Agreement is composed of multiple parts which, when enumerated below, are each incorporated into and made part of this Agreement by this reference. In the event of any conflict or inconsistency between the specific provisions of an incorporated part, any such conflict or inconsistency shall be resolved in the following order:</w:t>
            </w:r>
          </w:p>
          <w:p w14:paraId="5E4DE3C5" w14:textId="77777777" w:rsidR="002B2AD0" w:rsidRDefault="002B2AD0">
            <w:pPr>
              <w:widowControl/>
              <w:numPr>
                <w:ilvl w:val="0"/>
                <w:numId w:val="3"/>
              </w:numP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First, by giving preference to any declarations and/or representations made on this CD&amp;E;</w:t>
            </w:r>
          </w:p>
          <w:p w14:paraId="6D27DAE6" w14:textId="77777777" w:rsidR="002B2AD0" w:rsidRDefault="002B2AD0">
            <w:pPr>
              <w:widowControl/>
              <w:numPr>
                <w:ilvl w:val="0"/>
                <w:numId w:val="3"/>
              </w:numP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Second, by giving preference to Attachment B - Federal Funding Required Provisions;</w:t>
            </w:r>
          </w:p>
          <w:p w14:paraId="2D059DB2" w14:textId="77777777" w:rsidR="002B2AD0" w:rsidRDefault="002B2AD0">
            <w:pPr>
              <w:widowControl/>
              <w:numPr>
                <w:ilvl w:val="0"/>
                <w:numId w:val="3"/>
              </w:numP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Third, by giving preference to Attachment A -  General Terms and Conditions; </w:t>
            </w:r>
          </w:p>
          <w:p w14:paraId="4B7F7E1F" w14:textId="77777777" w:rsidR="002B2AD0" w:rsidRDefault="002B2AD0">
            <w:pPr>
              <w:widowControl/>
              <w:numPr>
                <w:ilvl w:val="0"/>
                <w:numId w:val="3"/>
              </w:numP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Fourth, by giving preference to the provisions of the Broadband Grants Program—Empower Rural Iowa, Coronavirus State and Local Fiscal Recovery Funds (“CSLFRF”) Notice of Funding Availability #007 (Exhibit A);</w:t>
            </w:r>
          </w:p>
          <w:p w14:paraId="75163789" w14:textId="362F5F30" w:rsidR="002B2AD0" w:rsidRDefault="002B2AD0">
            <w:pPr>
              <w:widowControl/>
              <w:numPr>
                <w:ilvl w:val="0"/>
                <w:numId w:val="3"/>
              </w:numP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Fifth, by giving preference to the provisions of Grantee’s application (</w:t>
            </w:r>
            <w:r>
              <w:rPr>
                <w:rFonts w:ascii="Times New Roman" w:eastAsia="Times New Roman" w:hAnsi="Times New Roman" w:cs="Times New Roman"/>
                <w:sz w:val="20"/>
                <w:szCs w:val="20"/>
                <w:highlight w:val="yellow"/>
              </w:rPr>
              <w:t>[NOFA #007 Application #]</w:t>
            </w:r>
            <w:r>
              <w:rPr>
                <w:rFonts w:ascii="Times New Roman" w:eastAsia="Times New Roman" w:hAnsi="Times New Roman" w:cs="Times New Roman"/>
                <w:sz w:val="20"/>
                <w:szCs w:val="20"/>
              </w:rPr>
              <w:t xml:space="preserve">) (the </w:t>
            </w:r>
            <w:r>
              <w:rPr>
                <w:rFonts w:ascii="Times New Roman" w:eastAsia="Times New Roman" w:hAnsi="Times New Roman" w:cs="Times New Roman"/>
                <w:b/>
                <w:sz w:val="20"/>
                <w:szCs w:val="20"/>
              </w:rPr>
              <w:t>“Application”</w:t>
            </w:r>
            <w:r>
              <w:rPr>
                <w:rFonts w:ascii="Times New Roman" w:eastAsia="Times New Roman" w:hAnsi="Times New Roman" w:cs="Times New Roman"/>
                <w:sz w:val="20"/>
                <w:szCs w:val="20"/>
              </w:rPr>
              <w:t>) in response to the Notice of Funding Availability #007 (Exhibit A). For the sake of clarity, none of Grantee’s exceptions, objections, or proposed modifications respecting the NOFA or any terms associated therewith, including to a draft of this Agreement (collectively “</w:t>
            </w:r>
            <w:r>
              <w:rPr>
                <w:rFonts w:ascii="Times New Roman" w:eastAsia="Times New Roman" w:hAnsi="Times New Roman" w:cs="Times New Roman"/>
                <w:b/>
                <w:sz w:val="20"/>
                <w:szCs w:val="20"/>
              </w:rPr>
              <w:t>Grantee Exceptions</w:t>
            </w:r>
            <w:r>
              <w:rPr>
                <w:rFonts w:ascii="Times New Roman" w:eastAsia="Times New Roman" w:hAnsi="Times New Roman" w:cs="Times New Roman"/>
                <w:sz w:val="20"/>
                <w:szCs w:val="20"/>
              </w:rPr>
              <w:t>”), shall be incorporated into this Agreement unless expressly set forth herein.</w:t>
            </w:r>
            <w:ins w:id="1" w:author="Alston &amp; Bird" w:date="2021-11-30T23:44:00Z">
              <w:r>
                <w:rPr>
                  <w:rFonts w:ascii="Times New Roman" w:eastAsia="Times New Roman" w:hAnsi="Times New Roman" w:cs="Times New Roman"/>
                  <w:sz w:val="20"/>
                  <w:szCs w:val="20"/>
                </w:rPr>
                <w:t xml:space="preserve"> Grantee res</w:t>
              </w:r>
            </w:ins>
            <w:ins w:id="2" w:author="Alston &amp; Bird" w:date="2021-11-30T23:45:00Z">
              <w:r>
                <w:rPr>
                  <w:rFonts w:ascii="Times New Roman" w:eastAsia="Times New Roman" w:hAnsi="Times New Roman" w:cs="Times New Roman"/>
                  <w:sz w:val="20"/>
                  <w:szCs w:val="20"/>
                </w:rPr>
                <w:t xml:space="preserve">erves the right to </w:t>
              </w:r>
            </w:ins>
            <w:ins w:id="3" w:author="Belkin, Jeff" w:date="2021-12-01T09:13:00Z">
              <w:r>
                <w:rPr>
                  <w:rFonts w:ascii="Times New Roman" w:eastAsia="Times New Roman" w:hAnsi="Times New Roman" w:cs="Times New Roman"/>
                  <w:sz w:val="20"/>
                  <w:szCs w:val="20"/>
                </w:rPr>
                <w:t>decline</w:t>
              </w:r>
            </w:ins>
            <w:ins w:id="4" w:author="Alston &amp; Bird" w:date="2021-11-30T23:45:00Z">
              <w:r>
                <w:rPr>
                  <w:rFonts w:ascii="Times New Roman" w:eastAsia="Times New Roman" w:hAnsi="Times New Roman" w:cs="Times New Roman"/>
                  <w:sz w:val="20"/>
                  <w:szCs w:val="20"/>
                </w:rPr>
                <w:t xml:space="preserve"> funds made available pursuant to and in accordance with the Broadband Grants Program—Empower Rural Iowa, CSLFRF</w:t>
              </w:r>
            </w:ins>
            <w:ins w:id="5" w:author="Alston &amp; Bird" w:date="2021-11-30T23:46:00Z">
              <w:r>
                <w:rPr>
                  <w:rFonts w:ascii="Times New Roman" w:eastAsia="Times New Roman" w:hAnsi="Times New Roman" w:cs="Times New Roman"/>
                  <w:sz w:val="20"/>
                  <w:szCs w:val="20"/>
                </w:rPr>
                <w:t xml:space="preserve"> should the Grantee Exceptions incorporated herein not be accepted by the Office</w:t>
              </w:r>
            </w:ins>
            <w:ins w:id="6" w:author="Tinsley, Siobhan (CCI-Atlanta-LD)" w:date="2021-12-01T13:41:00Z">
              <w:r w:rsidR="002E2DD5">
                <w:rPr>
                  <w:rFonts w:ascii="Times New Roman" w:eastAsia="Times New Roman" w:hAnsi="Times New Roman" w:cs="Times New Roman"/>
                  <w:sz w:val="20"/>
                  <w:szCs w:val="20"/>
                </w:rPr>
                <w:t xml:space="preserve"> or if the </w:t>
              </w:r>
            </w:ins>
            <w:ins w:id="7" w:author="Tinsley, Siobhan (CCI-Atlanta-LD)" w:date="2021-12-01T13:42:00Z">
              <w:r w:rsidR="002E2DD5">
                <w:rPr>
                  <w:rFonts w:ascii="Times New Roman" w:eastAsia="Times New Roman" w:hAnsi="Times New Roman" w:cs="Times New Roman"/>
                  <w:sz w:val="20"/>
                  <w:szCs w:val="20"/>
                </w:rPr>
                <w:t>P</w:t>
              </w:r>
            </w:ins>
            <w:ins w:id="8" w:author="Tinsley, Siobhan (CCI-Atlanta-LD)" w:date="2021-12-01T13:41:00Z">
              <w:r w:rsidR="002E2DD5">
                <w:rPr>
                  <w:rFonts w:ascii="Times New Roman" w:eastAsia="Times New Roman" w:hAnsi="Times New Roman" w:cs="Times New Roman"/>
                  <w:sz w:val="20"/>
                  <w:szCs w:val="20"/>
                </w:rPr>
                <w:t>arties are unable to reach a mutually acceptable agreement</w:t>
              </w:r>
            </w:ins>
            <w:ins w:id="9" w:author="Tinsley, Siobhan (CCI-Atlanta-LD)" w:date="2021-12-01T13:42:00Z">
              <w:r w:rsidR="002E2DD5">
                <w:rPr>
                  <w:rFonts w:ascii="Times New Roman" w:eastAsia="Times New Roman" w:hAnsi="Times New Roman" w:cs="Times New Roman"/>
                  <w:sz w:val="20"/>
                  <w:szCs w:val="20"/>
                </w:rPr>
                <w:t xml:space="preserve"> for</w:t>
              </w:r>
            </w:ins>
            <w:ins w:id="10" w:author="Tinsley, Siobhan (CCI-Atlanta-LD)" w:date="2021-12-01T13:43:00Z">
              <w:r w:rsidR="002E2DD5">
                <w:rPr>
                  <w:rFonts w:ascii="Times New Roman" w:eastAsia="Times New Roman" w:hAnsi="Times New Roman" w:cs="Times New Roman"/>
                  <w:sz w:val="20"/>
                  <w:szCs w:val="20"/>
                </w:rPr>
                <w:t xml:space="preserve"> delivery and deployment of the Project</w:t>
              </w:r>
            </w:ins>
            <w:ins w:id="11" w:author="Alston &amp; Bird" w:date="2021-11-30T23:46:00Z">
              <w:r>
                <w:rPr>
                  <w:rFonts w:ascii="Times New Roman" w:eastAsia="Times New Roman" w:hAnsi="Times New Roman" w:cs="Times New Roman"/>
                  <w:sz w:val="20"/>
                  <w:szCs w:val="20"/>
                </w:rPr>
                <w:t>.</w:t>
              </w:r>
            </w:ins>
          </w:p>
        </w:tc>
      </w:tr>
      <w:tr w:rsidR="008A6A10" w14:paraId="5D15105A" w14:textId="77777777">
        <w:trPr>
          <w:trHeight w:val="810"/>
        </w:trPr>
        <w:tc>
          <w:tcPr>
            <w:tcW w:w="10815"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22227" w14:textId="77777777" w:rsidR="002B2AD0" w:rsidRDefault="002B2AD0">
            <w:pPr>
              <w:widowControl/>
              <w:tabs>
                <w:tab w:val="left" w:pos="6812"/>
              </w:tabs>
              <w:spacing w:after="120"/>
              <w:ind w:right="18"/>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 xml:space="preserve">7. Acknowledgement of Subrecipient Status. </w:t>
            </w:r>
            <w:r>
              <w:rPr>
                <w:rFonts w:ascii="Times New Roman" w:eastAsia="Times New Roman" w:hAnsi="Times New Roman" w:cs="Times New Roman"/>
                <w:sz w:val="20"/>
                <w:szCs w:val="20"/>
              </w:rPr>
              <w:t>By executing this Agreement and accepting this CSLFRF-funded award made available under the American Recovery Plan Act and this NOFA, Grantee acknowledges that it shall be deemed a “Subrecipient” as defined by Applicable Law.</w:t>
            </w:r>
          </w:p>
        </w:tc>
      </w:tr>
      <w:tr w:rsidR="008A6A10" w14:paraId="6E9554DE" w14:textId="77777777">
        <w:trPr>
          <w:trHeight w:val="975"/>
        </w:trPr>
        <w:tc>
          <w:tcPr>
            <w:tcW w:w="10815"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2132E7" w14:textId="77777777" w:rsidR="002B2AD0" w:rsidRDefault="002B2AD0">
            <w:pPr>
              <w:widowControl/>
              <w:tabs>
                <w:tab w:val="left" w:pos="6812"/>
              </w:tabs>
              <w:spacing w:after="120"/>
              <w:ind w:right="18"/>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8. Signatures.</w:t>
            </w:r>
          </w:p>
          <w:p w14:paraId="70AA721A" w14:textId="77777777" w:rsidR="002B2AD0" w:rsidRDefault="002B2AD0">
            <w:pPr>
              <w:widowControl/>
              <w:tabs>
                <w:tab w:val="left" w:pos="6812"/>
              </w:tabs>
              <w:spacing w:after="120"/>
              <w:ind w:right="18"/>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IN WITNESS WHEREOF,</w:t>
            </w:r>
            <w:r>
              <w:rPr>
                <w:rFonts w:ascii="Times New Roman" w:eastAsia="Times New Roman" w:hAnsi="Times New Roman" w:cs="Times New Roman"/>
                <w:sz w:val="20"/>
                <w:szCs w:val="20"/>
              </w:rPr>
              <w:t xml:space="preserve"> in consideration of the mutual covenants set forth above and for other good and valuable consideration, the receipt, adequacy and legal sufficiency of which are hereby acknowledged, the Parties have caused their respective duly authorized representatives to execute this Agreement, which is effective as of the date of last signature below </w:t>
            </w:r>
            <w:r>
              <w:rPr>
                <w:rFonts w:ascii="Times New Roman" w:eastAsia="Times New Roman" w:hAnsi="Times New Roman" w:cs="Times New Roman"/>
                <w:b/>
                <w:sz w:val="20"/>
                <w:szCs w:val="20"/>
              </w:rPr>
              <w:t>(“Effective Date”)</w:t>
            </w:r>
            <w:r>
              <w:rPr>
                <w:rFonts w:ascii="Times New Roman" w:eastAsia="Times New Roman" w:hAnsi="Times New Roman" w:cs="Times New Roman"/>
                <w:sz w:val="20"/>
                <w:szCs w:val="20"/>
              </w:rPr>
              <w:t>.</w:t>
            </w:r>
          </w:p>
          <w:tbl>
            <w:tblPr>
              <w:tblStyle w:val="a5"/>
              <w:tblW w:w="9570" w:type="dxa"/>
              <w:tblLayout w:type="fixed"/>
              <w:tblLook w:val="0600" w:firstRow="0" w:lastRow="0" w:firstColumn="0" w:lastColumn="0" w:noHBand="1" w:noVBand="1"/>
            </w:tblPr>
            <w:tblGrid>
              <w:gridCol w:w="840"/>
              <w:gridCol w:w="3840"/>
              <w:gridCol w:w="825"/>
              <w:gridCol w:w="4065"/>
            </w:tblGrid>
            <w:tr w:rsidR="008A6A10" w14:paraId="56849584" w14:textId="77777777">
              <w:trPr>
                <w:trHeight w:val="400"/>
              </w:trPr>
              <w:tc>
                <w:tcPr>
                  <w:tcW w:w="4680" w:type="dxa"/>
                  <w:gridSpan w:val="2"/>
                  <w:shd w:val="clear" w:color="auto" w:fill="auto"/>
                  <w:tcMar>
                    <w:top w:w="100" w:type="dxa"/>
                    <w:left w:w="100" w:type="dxa"/>
                    <w:bottom w:w="100" w:type="dxa"/>
                    <w:right w:w="100" w:type="dxa"/>
                  </w:tcMar>
                </w:tcPr>
                <w:p w14:paraId="55E83366" w14:textId="77777777" w:rsidR="002B2AD0" w:rsidRDefault="002B2AD0">
                  <w:pPr>
                    <w:keepNext/>
                    <w:widowControl/>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STATE OF IOWA, </w:t>
                  </w:r>
                  <w:r>
                    <w:rPr>
                      <w:rFonts w:ascii="Times New Roman" w:eastAsia="Times New Roman" w:hAnsi="Times New Roman" w:cs="Times New Roman"/>
                      <w:sz w:val="20"/>
                      <w:szCs w:val="20"/>
                    </w:rPr>
                    <w:t>acting by and through the Office of the Chief Information Officer</w:t>
                  </w:r>
                </w:p>
                <w:p w14:paraId="4808B5E2" w14:textId="77777777" w:rsidR="002B2AD0" w:rsidRDefault="002B2AD0">
                  <w:pPr>
                    <w:keepNext/>
                    <w:widowControl/>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(“Office”)</w:t>
                  </w:r>
                </w:p>
              </w:tc>
              <w:tc>
                <w:tcPr>
                  <w:tcW w:w="4890" w:type="dxa"/>
                  <w:gridSpan w:val="2"/>
                  <w:shd w:val="clear" w:color="auto" w:fill="auto"/>
                  <w:tcMar>
                    <w:top w:w="100" w:type="dxa"/>
                    <w:left w:w="100" w:type="dxa"/>
                    <w:bottom w:w="100" w:type="dxa"/>
                    <w:right w:w="100" w:type="dxa"/>
                  </w:tcMar>
                </w:tcPr>
                <w:p w14:paraId="1136732D" w14:textId="77777777" w:rsidR="002B2AD0" w:rsidRDefault="002B2AD0">
                  <w:pPr>
                    <w:keepNext/>
                    <w:widowControl/>
                    <w:tabs>
                      <w:tab w:val="left" w:pos="3960"/>
                    </w:tabs>
                    <w:ind w:right="18"/>
                    <w:rPr>
                      <w:rFonts w:ascii="Times New Roman" w:eastAsia="Times New Roman" w:hAnsi="Times New Roman" w:cs="Times New Roman"/>
                      <w:b/>
                      <w:sz w:val="20"/>
                      <w:szCs w:val="20"/>
                    </w:rPr>
                  </w:pPr>
                  <w:r>
                    <w:rPr>
                      <w:rFonts w:ascii="Times New Roman" w:eastAsia="Times New Roman" w:hAnsi="Times New Roman" w:cs="Times New Roman"/>
                      <w:b/>
                      <w:sz w:val="20"/>
                      <w:szCs w:val="20"/>
                    </w:rPr>
                    <w:t>[</w:t>
                  </w:r>
                  <w:r>
                    <w:rPr>
                      <w:rFonts w:ascii="Times New Roman" w:eastAsia="Times New Roman" w:hAnsi="Times New Roman" w:cs="Times New Roman"/>
                      <w:b/>
                      <w:sz w:val="20"/>
                      <w:szCs w:val="20"/>
                      <w:highlight w:val="yellow"/>
                    </w:rPr>
                    <w:t>Business Name of Grantee</w:t>
                  </w:r>
                  <w:r>
                    <w:rPr>
                      <w:rFonts w:ascii="Times New Roman" w:eastAsia="Times New Roman" w:hAnsi="Times New Roman" w:cs="Times New Roman"/>
                      <w:b/>
                      <w:sz w:val="20"/>
                      <w:szCs w:val="20"/>
                    </w:rPr>
                    <w:t>]</w:t>
                  </w:r>
                </w:p>
                <w:p w14:paraId="70ED312E" w14:textId="77777777" w:rsidR="002B2AD0" w:rsidRDefault="002B2AD0">
                  <w:pPr>
                    <w:keepNext/>
                    <w:widowControl/>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(“Grantee”)</w:t>
                  </w:r>
                </w:p>
              </w:tc>
            </w:tr>
            <w:tr w:rsidR="008A6A10" w14:paraId="1083751A" w14:textId="77777777">
              <w:tc>
                <w:tcPr>
                  <w:tcW w:w="840" w:type="dxa"/>
                  <w:shd w:val="clear" w:color="auto" w:fill="auto"/>
                  <w:tcMar>
                    <w:top w:w="100" w:type="dxa"/>
                    <w:left w:w="100" w:type="dxa"/>
                    <w:bottom w:w="100" w:type="dxa"/>
                    <w:right w:w="100" w:type="dxa"/>
                  </w:tcMar>
                </w:tcPr>
                <w:p w14:paraId="3768C0B2" w14:textId="77777777" w:rsidR="002B2AD0" w:rsidRDefault="002B2AD0">
                  <w:pPr>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By:</w:t>
                  </w:r>
                </w:p>
              </w:tc>
              <w:tc>
                <w:tcPr>
                  <w:tcW w:w="3840" w:type="dxa"/>
                  <w:shd w:val="clear" w:color="auto" w:fill="auto"/>
                  <w:tcMar>
                    <w:top w:w="100" w:type="dxa"/>
                    <w:left w:w="100" w:type="dxa"/>
                    <w:bottom w:w="100" w:type="dxa"/>
                    <w:right w:w="100" w:type="dxa"/>
                  </w:tcMar>
                </w:tcPr>
                <w:p w14:paraId="48B53B0A" w14:textId="77777777" w:rsidR="002B2AD0" w:rsidRDefault="002B2AD0">
                  <w:pPr>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_________________________________</w:t>
                  </w:r>
                </w:p>
              </w:tc>
              <w:tc>
                <w:tcPr>
                  <w:tcW w:w="825" w:type="dxa"/>
                  <w:shd w:val="clear" w:color="auto" w:fill="auto"/>
                  <w:tcMar>
                    <w:top w:w="100" w:type="dxa"/>
                    <w:left w:w="100" w:type="dxa"/>
                    <w:bottom w:w="100" w:type="dxa"/>
                    <w:right w:w="100" w:type="dxa"/>
                  </w:tcMar>
                </w:tcPr>
                <w:p w14:paraId="6BA6C852" w14:textId="77777777" w:rsidR="002B2AD0" w:rsidRDefault="002B2AD0">
                  <w:pPr>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By:</w:t>
                  </w:r>
                </w:p>
              </w:tc>
              <w:tc>
                <w:tcPr>
                  <w:tcW w:w="4065" w:type="dxa"/>
                  <w:shd w:val="clear" w:color="auto" w:fill="auto"/>
                  <w:tcMar>
                    <w:top w:w="100" w:type="dxa"/>
                    <w:left w:w="100" w:type="dxa"/>
                    <w:bottom w:w="100" w:type="dxa"/>
                    <w:right w:w="100" w:type="dxa"/>
                  </w:tcMar>
                </w:tcPr>
                <w:p w14:paraId="785FDBE2" w14:textId="77777777" w:rsidR="002B2AD0" w:rsidRDefault="002B2AD0">
                  <w:pPr>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___________________________________</w:t>
                  </w:r>
                </w:p>
              </w:tc>
            </w:tr>
            <w:tr w:rsidR="008A6A10" w14:paraId="347D73DB" w14:textId="77777777">
              <w:tc>
                <w:tcPr>
                  <w:tcW w:w="840" w:type="dxa"/>
                  <w:shd w:val="clear" w:color="auto" w:fill="auto"/>
                  <w:tcMar>
                    <w:top w:w="100" w:type="dxa"/>
                    <w:left w:w="100" w:type="dxa"/>
                    <w:bottom w:w="100" w:type="dxa"/>
                    <w:right w:w="100" w:type="dxa"/>
                  </w:tcMar>
                </w:tcPr>
                <w:p w14:paraId="1E300DA3" w14:textId="77777777" w:rsidR="002B2AD0" w:rsidRDefault="002B2AD0">
                  <w:pPr>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Name:</w:t>
                  </w:r>
                </w:p>
              </w:tc>
              <w:tc>
                <w:tcPr>
                  <w:tcW w:w="3840" w:type="dxa"/>
                  <w:shd w:val="clear" w:color="auto" w:fill="auto"/>
                  <w:tcMar>
                    <w:top w:w="100" w:type="dxa"/>
                    <w:left w:w="100" w:type="dxa"/>
                    <w:bottom w:w="100" w:type="dxa"/>
                    <w:right w:w="100" w:type="dxa"/>
                  </w:tcMar>
                </w:tcPr>
                <w:p w14:paraId="3487D99E" w14:textId="77777777" w:rsidR="002B2AD0" w:rsidRDefault="002B2AD0">
                  <w:pPr>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________________________________</w:t>
                  </w:r>
                </w:p>
              </w:tc>
              <w:tc>
                <w:tcPr>
                  <w:tcW w:w="825" w:type="dxa"/>
                  <w:shd w:val="clear" w:color="auto" w:fill="auto"/>
                  <w:tcMar>
                    <w:top w:w="100" w:type="dxa"/>
                    <w:left w:w="100" w:type="dxa"/>
                    <w:bottom w:w="100" w:type="dxa"/>
                    <w:right w:w="100" w:type="dxa"/>
                  </w:tcMar>
                </w:tcPr>
                <w:p w14:paraId="5AB44D1A" w14:textId="77777777" w:rsidR="002B2AD0" w:rsidRDefault="002B2AD0">
                  <w:pPr>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Name:</w:t>
                  </w:r>
                </w:p>
              </w:tc>
              <w:tc>
                <w:tcPr>
                  <w:tcW w:w="4065" w:type="dxa"/>
                  <w:shd w:val="clear" w:color="auto" w:fill="auto"/>
                  <w:tcMar>
                    <w:top w:w="100" w:type="dxa"/>
                    <w:left w:w="100" w:type="dxa"/>
                    <w:bottom w:w="100" w:type="dxa"/>
                    <w:right w:w="100" w:type="dxa"/>
                  </w:tcMar>
                </w:tcPr>
                <w:p w14:paraId="51FEBBF4" w14:textId="77777777" w:rsidR="002B2AD0" w:rsidRDefault="002B2AD0">
                  <w:pPr>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___________________________________</w:t>
                  </w:r>
                </w:p>
              </w:tc>
            </w:tr>
            <w:tr w:rsidR="008A6A10" w14:paraId="1C541EF2" w14:textId="77777777">
              <w:tc>
                <w:tcPr>
                  <w:tcW w:w="840" w:type="dxa"/>
                  <w:shd w:val="clear" w:color="auto" w:fill="auto"/>
                  <w:tcMar>
                    <w:top w:w="100" w:type="dxa"/>
                    <w:left w:w="100" w:type="dxa"/>
                    <w:bottom w:w="100" w:type="dxa"/>
                    <w:right w:w="100" w:type="dxa"/>
                  </w:tcMar>
                </w:tcPr>
                <w:p w14:paraId="4BD267D5" w14:textId="77777777" w:rsidR="002B2AD0" w:rsidRDefault="002B2AD0">
                  <w:pPr>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Title:</w:t>
                  </w:r>
                </w:p>
              </w:tc>
              <w:tc>
                <w:tcPr>
                  <w:tcW w:w="3840" w:type="dxa"/>
                  <w:shd w:val="clear" w:color="auto" w:fill="auto"/>
                  <w:tcMar>
                    <w:top w:w="100" w:type="dxa"/>
                    <w:left w:w="100" w:type="dxa"/>
                    <w:bottom w:w="100" w:type="dxa"/>
                    <w:right w:w="100" w:type="dxa"/>
                  </w:tcMar>
                </w:tcPr>
                <w:p w14:paraId="61E636F6" w14:textId="77777777" w:rsidR="002B2AD0" w:rsidRDefault="002B2AD0">
                  <w:pPr>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_________________________________</w:t>
                  </w:r>
                </w:p>
              </w:tc>
              <w:tc>
                <w:tcPr>
                  <w:tcW w:w="825" w:type="dxa"/>
                  <w:shd w:val="clear" w:color="auto" w:fill="auto"/>
                  <w:tcMar>
                    <w:top w:w="100" w:type="dxa"/>
                    <w:left w:w="100" w:type="dxa"/>
                    <w:bottom w:w="100" w:type="dxa"/>
                    <w:right w:w="100" w:type="dxa"/>
                  </w:tcMar>
                </w:tcPr>
                <w:p w14:paraId="57D75A60" w14:textId="77777777" w:rsidR="002B2AD0" w:rsidRDefault="002B2AD0">
                  <w:pPr>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Title:</w:t>
                  </w:r>
                </w:p>
              </w:tc>
              <w:tc>
                <w:tcPr>
                  <w:tcW w:w="4065" w:type="dxa"/>
                  <w:shd w:val="clear" w:color="auto" w:fill="auto"/>
                  <w:tcMar>
                    <w:top w:w="100" w:type="dxa"/>
                    <w:left w:w="100" w:type="dxa"/>
                    <w:bottom w:w="100" w:type="dxa"/>
                    <w:right w:w="100" w:type="dxa"/>
                  </w:tcMar>
                </w:tcPr>
                <w:p w14:paraId="7BB2FB00" w14:textId="77777777" w:rsidR="002B2AD0" w:rsidRDefault="002B2AD0">
                  <w:pPr>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___________________________________</w:t>
                  </w:r>
                </w:p>
              </w:tc>
            </w:tr>
            <w:tr w:rsidR="008A6A10" w14:paraId="61E3B00E" w14:textId="77777777">
              <w:tc>
                <w:tcPr>
                  <w:tcW w:w="840" w:type="dxa"/>
                  <w:shd w:val="clear" w:color="auto" w:fill="auto"/>
                  <w:tcMar>
                    <w:top w:w="100" w:type="dxa"/>
                    <w:left w:w="100" w:type="dxa"/>
                    <w:bottom w:w="100" w:type="dxa"/>
                    <w:right w:w="100" w:type="dxa"/>
                  </w:tcMar>
                </w:tcPr>
                <w:p w14:paraId="6233EBC6" w14:textId="77777777" w:rsidR="002B2AD0" w:rsidRDefault="002B2AD0">
                  <w:pPr>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Date:</w:t>
                  </w:r>
                </w:p>
              </w:tc>
              <w:tc>
                <w:tcPr>
                  <w:tcW w:w="3840" w:type="dxa"/>
                  <w:shd w:val="clear" w:color="auto" w:fill="auto"/>
                  <w:tcMar>
                    <w:top w:w="100" w:type="dxa"/>
                    <w:left w:w="100" w:type="dxa"/>
                    <w:bottom w:w="100" w:type="dxa"/>
                    <w:right w:w="100" w:type="dxa"/>
                  </w:tcMar>
                </w:tcPr>
                <w:p w14:paraId="7CE8FE2A" w14:textId="77777777" w:rsidR="002B2AD0" w:rsidRDefault="002B2AD0">
                  <w:pPr>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_________________________________</w:t>
                  </w:r>
                </w:p>
              </w:tc>
              <w:tc>
                <w:tcPr>
                  <w:tcW w:w="825" w:type="dxa"/>
                  <w:shd w:val="clear" w:color="auto" w:fill="auto"/>
                  <w:tcMar>
                    <w:top w:w="100" w:type="dxa"/>
                    <w:left w:w="100" w:type="dxa"/>
                    <w:bottom w:w="100" w:type="dxa"/>
                    <w:right w:w="100" w:type="dxa"/>
                  </w:tcMar>
                </w:tcPr>
                <w:p w14:paraId="116B9F66" w14:textId="77777777" w:rsidR="002B2AD0" w:rsidRDefault="002B2AD0">
                  <w:pPr>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Date:</w:t>
                  </w:r>
                </w:p>
              </w:tc>
              <w:tc>
                <w:tcPr>
                  <w:tcW w:w="4065" w:type="dxa"/>
                  <w:shd w:val="clear" w:color="auto" w:fill="auto"/>
                  <w:tcMar>
                    <w:top w:w="100" w:type="dxa"/>
                    <w:left w:w="100" w:type="dxa"/>
                    <w:bottom w:w="100" w:type="dxa"/>
                    <w:right w:w="100" w:type="dxa"/>
                  </w:tcMar>
                </w:tcPr>
                <w:p w14:paraId="68CED58F" w14:textId="77777777" w:rsidR="002B2AD0" w:rsidRDefault="002B2AD0">
                  <w:pPr>
                    <w:tabs>
                      <w:tab w:val="left" w:pos="3960"/>
                    </w:tabs>
                    <w:ind w:right="18"/>
                    <w:rPr>
                      <w:rFonts w:ascii="Times New Roman" w:eastAsia="Times New Roman" w:hAnsi="Times New Roman" w:cs="Times New Roman"/>
                      <w:sz w:val="20"/>
                      <w:szCs w:val="20"/>
                    </w:rPr>
                  </w:pPr>
                  <w:r>
                    <w:rPr>
                      <w:rFonts w:ascii="Times New Roman" w:eastAsia="Times New Roman" w:hAnsi="Times New Roman" w:cs="Times New Roman"/>
                      <w:sz w:val="20"/>
                      <w:szCs w:val="20"/>
                    </w:rPr>
                    <w:t>___________________________________</w:t>
                  </w:r>
                </w:p>
              </w:tc>
            </w:tr>
          </w:tbl>
          <w:p w14:paraId="76E5F282" w14:textId="77777777" w:rsidR="002B2AD0" w:rsidRDefault="002B2AD0">
            <w:pPr>
              <w:jc w:val="center"/>
              <w:rPr>
                <w:rFonts w:ascii="Times New Roman" w:eastAsia="Times New Roman" w:hAnsi="Times New Roman" w:cs="Times New Roman"/>
                <w:sz w:val="20"/>
                <w:szCs w:val="20"/>
              </w:rPr>
            </w:pPr>
            <w:bookmarkStart w:id="12" w:name="_heading=h.tyjcwt" w:colFirst="0" w:colLast="0"/>
            <w:bookmarkEnd w:id="12"/>
          </w:p>
        </w:tc>
      </w:tr>
    </w:tbl>
    <w:p w14:paraId="71E5BB5C" w14:textId="77777777" w:rsidR="002B2AD0" w:rsidRDefault="002B2AD0">
      <w:pPr>
        <w:widowControl/>
        <w:spacing w:before="240" w:after="240" w:line="276" w:lineRule="auto"/>
        <w:ind w:right="100"/>
        <w:jc w:val="center"/>
        <w:rPr>
          <w:rFonts w:ascii="Times New Roman" w:eastAsia="Times New Roman" w:hAnsi="Times New Roman" w:cs="Times New Roman"/>
          <w:b/>
        </w:rPr>
      </w:pPr>
      <w:r>
        <w:br w:type="page"/>
      </w:r>
    </w:p>
    <w:p w14:paraId="1551BC39" w14:textId="77777777" w:rsidR="002B2AD0" w:rsidRDefault="002B2AD0">
      <w:pPr>
        <w:widowControl/>
        <w:spacing w:before="240" w:after="240" w:line="276" w:lineRule="auto"/>
        <w:ind w:right="100"/>
        <w:jc w:val="center"/>
        <w:rPr>
          <w:rFonts w:ascii="Times New Roman" w:eastAsia="Times New Roman" w:hAnsi="Times New Roman" w:cs="Times New Roman"/>
          <w:b/>
        </w:rPr>
      </w:pPr>
      <w:r>
        <w:rPr>
          <w:rFonts w:ascii="Times New Roman" w:eastAsia="Times New Roman" w:hAnsi="Times New Roman" w:cs="Times New Roman"/>
          <w:b/>
        </w:rPr>
        <w:lastRenderedPageBreak/>
        <w:t>Attachment A - General Terms and Conditions</w:t>
      </w:r>
    </w:p>
    <w:p w14:paraId="7BAE9DA9" w14:textId="77777777" w:rsidR="002B2AD0" w:rsidRDefault="002B2AD0">
      <w:pPr>
        <w:widowControl/>
        <w:tabs>
          <w:tab w:val="left" w:pos="3960"/>
        </w:tabs>
        <w:ind w:left="720" w:right="18"/>
        <w:jc w:val="both"/>
      </w:pPr>
    </w:p>
    <w:p w14:paraId="74E35D1E" w14:textId="77777777" w:rsidR="002B2AD0" w:rsidRDefault="002B2AD0">
      <w:pPr>
        <w:widowControl/>
        <w:numPr>
          <w:ilvl w:val="0"/>
          <w:numId w:val="1"/>
        </w:numPr>
        <w:tabs>
          <w:tab w:val="left" w:pos="3960"/>
        </w:tabs>
        <w:ind w:right="18"/>
        <w:jc w:val="both"/>
      </w:pPr>
      <w:r>
        <w:rPr>
          <w:rFonts w:ascii="Times New Roman" w:eastAsia="Times New Roman" w:hAnsi="Times New Roman" w:cs="Times New Roman"/>
          <w:b/>
          <w:sz w:val="20"/>
          <w:szCs w:val="20"/>
        </w:rPr>
        <w:t xml:space="preserve">Overview. </w:t>
      </w:r>
      <w:r>
        <w:rPr>
          <w:rFonts w:ascii="Times New Roman" w:eastAsia="Times New Roman" w:hAnsi="Times New Roman" w:cs="Times New Roman"/>
          <w:sz w:val="20"/>
          <w:szCs w:val="20"/>
        </w:rPr>
        <w:t xml:space="preserve">This Attachment A sets forth the general terms and conditions for the deployment and delivery of the Project(s) as more fully described in the CD&amp;E and Grantee’s Application. The “Grantee” and the “Office” for purposes of this Attachment A means the parties identified on the CD&amp;E, each party also be referred to herein individually as a </w:t>
      </w:r>
      <w:r>
        <w:rPr>
          <w:rFonts w:ascii="Times New Roman" w:eastAsia="Times New Roman" w:hAnsi="Times New Roman" w:cs="Times New Roman"/>
          <w:b/>
          <w:sz w:val="20"/>
          <w:szCs w:val="20"/>
        </w:rPr>
        <w:t xml:space="preserve">“Party” </w:t>
      </w:r>
      <w:r>
        <w:rPr>
          <w:rFonts w:ascii="Times New Roman" w:eastAsia="Times New Roman" w:hAnsi="Times New Roman" w:cs="Times New Roman"/>
          <w:sz w:val="20"/>
          <w:szCs w:val="20"/>
        </w:rPr>
        <w:t xml:space="preserve">or collectively as the </w:t>
      </w:r>
      <w:r>
        <w:rPr>
          <w:rFonts w:ascii="Times New Roman" w:eastAsia="Times New Roman" w:hAnsi="Times New Roman" w:cs="Times New Roman"/>
          <w:b/>
          <w:sz w:val="20"/>
          <w:szCs w:val="20"/>
        </w:rPr>
        <w:t>“Parties</w:t>
      </w:r>
      <w:r>
        <w:rPr>
          <w:rFonts w:ascii="Times New Roman" w:eastAsia="Times New Roman" w:hAnsi="Times New Roman" w:cs="Times New Roman"/>
          <w:sz w:val="20"/>
          <w:szCs w:val="20"/>
        </w:rPr>
        <w:t>.</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References in this Attachment A to the “Agreement” mean the Grant Agreement Number identified on the CD&amp;E.</w:t>
      </w:r>
    </w:p>
    <w:p w14:paraId="51784A7F" w14:textId="77777777" w:rsidR="002B2AD0" w:rsidRDefault="002B2AD0">
      <w:pPr>
        <w:widowControl/>
        <w:numPr>
          <w:ilvl w:val="0"/>
          <w:numId w:val="1"/>
        </w:numPr>
        <w:tabs>
          <w:tab w:val="left" w:pos="3960"/>
        </w:tabs>
        <w:ind w:right="18"/>
        <w:jc w:val="both"/>
      </w:pPr>
      <w:r>
        <w:rPr>
          <w:rFonts w:ascii="Times New Roman" w:eastAsia="Times New Roman" w:hAnsi="Times New Roman" w:cs="Times New Roman"/>
          <w:b/>
          <w:sz w:val="20"/>
          <w:szCs w:val="20"/>
        </w:rPr>
        <w:t>Definitions.</w:t>
      </w:r>
      <w:r>
        <w:rPr>
          <w:rFonts w:ascii="Times New Roman" w:eastAsia="Times New Roman" w:hAnsi="Times New Roman" w:cs="Times New Roman"/>
          <w:sz w:val="20"/>
          <w:szCs w:val="20"/>
        </w:rPr>
        <w:t xml:space="preserve"> Unless otherwise specifically defined herein, capitalized terms used but not defined herein shall have the meanings ascribed to them in the NOFA. In addition to any other terms defined herein, the following terms shall be ascribed the following meanings:</w:t>
      </w:r>
    </w:p>
    <w:p w14:paraId="0ECEDB0F" w14:textId="77777777" w:rsidR="002B2AD0" w:rsidRDefault="002B2AD0">
      <w:pPr>
        <w:widowControl/>
        <w:numPr>
          <w:ilvl w:val="1"/>
          <w:numId w:val="1"/>
        </w:numPr>
        <w:tabs>
          <w:tab w:val="left" w:pos="3960"/>
        </w:tabs>
        <w:jc w:val="both"/>
      </w:pPr>
      <w:r>
        <w:rPr>
          <w:rFonts w:ascii="Times New Roman" w:eastAsia="Times New Roman" w:hAnsi="Times New Roman" w:cs="Times New Roman"/>
          <w:b/>
          <w:sz w:val="20"/>
          <w:szCs w:val="20"/>
        </w:rPr>
        <w:t xml:space="preserve">“Applicable Law(s)” </w:t>
      </w:r>
      <w:r>
        <w:rPr>
          <w:rFonts w:ascii="Times New Roman" w:eastAsia="Times New Roman" w:hAnsi="Times New Roman" w:cs="Times New Roman"/>
          <w:sz w:val="20"/>
          <w:szCs w:val="20"/>
        </w:rPr>
        <w:t>means any and all applicable federal, state, foreign, and local laws, rules, regulations, codes, ordinances, policies, orders or any other legal requirements or limitations, and specifically including CSLFRF Requirements in place at execution of this Agreement, as well as any and all future amendments, changes, or additions to such laws as of the effective date of such change.</w:t>
      </w:r>
    </w:p>
    <w:p w14:paraId="30B677A9"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b/>
          <w:sz w:val="20"/>
          <w:szCs w:val="20"/>
        </w:rPr>
        <w:t>“Grantee Contractor(s)” </w:t>
      </w:r>
      <w:r>
        <w:rPr>
          <w:rFonts w:ascii="Times New Roman" w:eastAsia="Times New Roman" w:hAnsi="Times New Roman" w:cs="Times New Roman"/>
          <w:sz w:val="20"/>
          <w:szCs w:val="20"/>
        </w:rPr>
        <w:t>means any of Grantee’s authorized subcontractors, affiliates, subsidiaries, subgrantees, subrecipients, or any other third party acting on behalf of or at the direction of Grantee, directly or indirectly, in performing or providing the Project(s) under this Agreement.</w:t>
      </w:r>
    </w:p>
    <w:p w14:paraId="6319647C"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b/>
          <w:sz w:val="20"/>
          <w:szCs w:val="20"/>
        </w:rPr>
        <w:t>“Grantee Personnel” </w:t>
      </w:r>
      <w:r>
        <w:rPr>
          <w:rFonts w:ascii="Times New Roman" w:eastAsia="Times New Roman" w:hAnsi="Times New Roman" w:cs="Times New Roman"/>
          <w:sz w:val="20"/>
          <w:szCs w:val="20"/>
        </w:rPr>
        <w:t>means employees, agents, independent contractors, or any other staff or personnel acting on behalf of or at the direction of Grantee or any Grantee Contractor performing or providing the Project(s) under this Agreement.</w:t>
      </w:r>
    </w:p>
    <w:p w14:paraId="6030DDEF" w14:textId="77777777" w:rsidR="002B2AD0" w:rsidRDefault="002B2AD0">
      <w:pPr>
        <w:widowControl/>
        <w:numPr>
          <w:ilvl w:val="0"/>
          <w:numId w:val="1"/>
        </w:numPr>
        <w:tabs>
          <w:tab w:val="left" w:pos="3960"/>
        </w:tabs>
        <w:ind w:right="18"/>
        <w:jc w:val="both"/>
      </w:pPr>
      <w:r>
        <w:rPr>
          <w:rFonts w:ascii="Times New Roman" w:eastAsia="Times New Roman" w:hAnsi="Times New Roman" w:cs="Times New Roman"/>
          <w:b/>
          <w:sz w:val="20"/>
          <w:szCs w:val="20"/>
        </w:rPr>
        <w:t>Project Completion.</w:t>
      </w:r>
      <w:r>
        <w:rPr>
          <w:rFonts w:ascii="Times New Roman" w:eastAsia="Times New Roman" w:hAnsi="Times New Roman" w:cs="Times New Roman"/>
          <w:sz w:val="20"/>
          <w:szCs w:val="20"/>
        </w:rPr>
        <w:t xml:space="preserve"> </w:t>
      </w:r>
    </w:p>
    <w:p w14:paraId="4DBF0173" w14:textId="3268D58F"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Performance</w:t>
      </w:r>
      <w:r>
        <w:rPr>
          <w:rFonts w:ascii="Times New Roman" w:eastAsia="Times New Roman" w:hAnsi="Times New Roman" w:cs="Times New Roman"/>
          <w:sz w:val="20"/>
          <w:szCs w:val="20"/>
        </w:rPr>
        <w:t xml:space="preserve">. </w:t>
      </w:r>
      <w:ins w:id="13" w:author="Tinsley, Siobhan (CCI-Atlanta-LD)" w:date="2021-12-01T18:38:00Z">
        <w:r w:rsidR="00A45034">
          <w:rPr>
            <w:rFonts w:ascii="Times New Roman" w:eastAsia="Times New Roman" w:hAnsi="Times New Roman" w:cs="Times New Roman"/>
            <w:sz w:val="20"/>
            <w:szCs w:val="20"/>
          </w:rPr>
          <w:t xml:space="preserve">Except if delayed for reasons beyond Grantee’s reasonable contract, </w:t>
        </w:r>
      </w:ins>
      <w:r w:rsidRPr="00A45034">
        <w:rPr>
          <w:rFonts w:ascii="Times New Roman" w:eastAsia="Times New Roman" w:hAnsi="Times New Roman" w:cs="Times New Roman"/>
          <w:sz w:val="20"/>
          <w:szCs w:val="20"/>
        </w:rPr>
        <w:t>Grantee must fully finish its Project(s) by the date set forth in the CD&amp;E in accordance with and consistent with any deadlines established in the NOFA.</w:t>
      </w:r>
      <w:r>
        <w:rPr>
          <w:rFonts w:ascii="Times New Roman" w:eastAsia="Times New Roman" w:hAnsi="Times New Roman" w:cs="Times New Roman"/>
          <w:sz w:val="20"/>
          <w:szCs w:val="20"/>
        </w:rPr>
        <w:t xml:space="preserve"> Grantee’s Project(s) must be deployed and implemented in a manner that complies with all applicable terms, conditions, requirements, and limitations set forth in this Agreement, the NOFA, and as proposed/represented in the Application.</w:t>
      </w:r>
      <w:r>
        <w:t xml:space="preserve"> </w:t>
      </w:r>
      <w:r>
        <w:rPr>
          <w:rFonts w:ascii="Times New Roman" w:eastAsia="Times New Roman" w:hAnsi="Times New Roman" w:cs="Times New Roman"/>
          <w:sz w:val="20"/>
          <w:szCs w:val="20"/>
        </w:rPr>
        <w:t>Except in the case of any prepayments contemplated by the NOFA (</w:t>
      </w:r>
      <w:r>
        <w:rPr>
          <w:rFonts w:ascii="Times New Roman" w:eastAsia="Times New Roman" w:hAnsi="Times New Roman" w:cs="Times New Roman"/>
          <w:b/>
          <w:sz w:val="20"/>
          <w:szCs w:val="20"/>
        </w:rPr>
        <w:t>“Authorized Prepayment(s)”</w:t>
      </w:r>
      <w:r>
        <w:rPr>
          <w:rFonts w:ascii="Times New Roman" w:eastAsia="Times New Roman" w:hAnsi="Times New Roman" w:cs="Times New Roman"/>
          <w:sz w:val="20"/>
          <w:szCs w:val="20"/>
        </w:rPr>
        <w:t>), prior to being reimbursed for any Allowable Expenditures, Grantee’s Project(s) must be “complete” as that term is more fully defined and described herein.</w:t>
      </w:r>
    </w:p>
    <w:p w14:paraId="33A77AA3"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Certification.</w:t>
      </w:r>
      <w:r>
        <w:rPr>
          <w:rFonts w:ascii="Times New Roman" w:eastAsia="Times New Roman" w:hAnsi="Times New Roman" w:cs="Times New Roman"/>
          <w:sz w:val="20"/>
          <w:szCs w:val="20"/>
        </w:rPr>
        <w:t xml:space="preserve"> Subject to the confirmation and verification of the Office, and in accordance with Section 3.3 (Proof of Project Completion), Grantee must certify to the Office that the Project was completed as proposed/represented in the Application, including but not limited to a certification representing that:</w:t>
      </w:r>
    </w:p>
    <w:p w14:paraId="3B187B3C" w14:textId="77777777" w:rsidR="002B2AD0" w:rsidRDefault="002B2AD0">
      <w:pPr>
        <w:widowControl/>
        <w:numPr>
          <w:ilvl w:val="2"/>
          <w:numId w:val="1"/>
        </w:numPr>
        <w:tabs>
          <w:tab w:val="left" w:pos="3960"/>
        </w:tabs>
        <w:ind w:right="18"/>
        <w:jc w:val="both"/>
        <w:rPr>
          <w:sz w:val="20"/>
          <w:szCs w:val="20"/>
        </w:rPr>
      </w:pPr>
      <w:r>
        <w:rPr>
          <w:rFonts w:ascii="Times New Roman" w:eastAsia="Times New Roman" w:hAnsi="Times New Roman" w:cs="Times New Roman"/>
          <w:sz w:val="20"/>
          <w:szCs w:val="20"/>
        </w:rPr>
        <w:t>The final installation Facilitates Broadband service that reliably meets or exceeds 100/100 Broadband; or,</w:t>
      </w:r>
    </w:p>
    <w:p w14:paraId="353C733B" w14:textId="77777777" w:rsidR="002B2AD0" w:rsidRDefault="002B2AD0">
      <w:pPr>
        <w:widowControl/>
        <w:numPr>
          <w:ilvl w:val="2"/>
          <w:numId w:val="1"/>
        </w:numPr>
        <w:tabs>
          <w:tab w:val="left" w:pos="3960"/>
        </w:tabs>
        <w:ind w:right="18"/>
        <w:jc w:val="both"/>
        <w:rPr>
          <w:sz w:val="20"/>
          <w:szCs w:val="20"/>
        </w:rPr>
      </w:pPr>
      <w:r>
        <w:rPr>
          <w:rFonts w:ascii="Times New Roman" w:eastAsia="Times New Roman" w:hAnsi="Times New Roman" w:cs="Times New Roman"/>
          <w:sz w:val="20"/>
          <w:szCs w:val="20"/>
        </w:rPr>
        <w:t>In cases where 100/100 Broadband was not practicable because of the geography or topography of the area to be served by the Project, or because of the excessive cost of the Project, provide certification that the Project reliably meets or exceeds 100/20 Broadband, including such justifications upon which Grantee relied to determine 100/100 Broadband was not feasible, and provide certification that the Project will be scalable to 100/100 Broadband within three years of the Project Completion Date.</w:t>
      </w:r>
    </w:p>
    <w:p w14:paraId="6B1D6E61" w14:textId="77777777" w:rsidR="002B2AD0" w:rsidRDefault="002B2AD0">
      <w:pPr>
        <w:widowControl/>
        <w:numPr>
          <w:ilvl w:val="2"/>
          <w:numId w:val="1"/>
        </w:numPr>
        <w:tabs>
          <w:tab w:val="left" w:pos="3960"/>
        </w:tabs>
        <w:ind w:right="18"/>
        <w:jc w:val="both"/>
        <w:rPr>
          <w:sz w:val="20"/>
          <w:szCs w:val="20"/>
        </w:rPr>
      </w:pPr>
      <w:r>
        <w:rPr>
          <w:rFonts w:ascii="Times New Roman" w:eastAsia="Times New Roman" w:hAnsi="Times New Roman" w:cs="Times New Roman"/>
          <w:sz w:val="20"/>
          <w:szCs w:val="20"/>
        </w:rPr>
        <w:t xml:space="preserve">The Project fully complies with and satisfies any and all terms and conditions identified in this Agreement, the NOFA, and all applicable federal, state, foreign, and local laws, rules, regulations, codes, ordinances, policies, orders or any other legal requirements or limitations, including CSLFRF Requirements, all of which may be updated, amended, modified, or added to from time to time and all of which are incorporated herein by reference as of the date of any such change in the law  (collectively </w:t>
      </w:r>
      <w:r>
        <w:rPr>
          <w:rFonts w:ascii="Times New Roman" w:eastAsia="Times New Roman" w:hAnsi="Times New Roman" w:cs="Times New Roman"/>
          <w:b/>
          <w:sz w:val="20"/>
          <w:szCs w:val="20"/>
        </w:rPr>
        <w:t>“Applicable Laws”</w:t>
      </w:r>
      <w:r>
        <w:rPr>
          <w:rFonts w:ascii="Times New Roman" w:eastAsia="Times New Roman" w:hAnsi="Times New Roman" w:cs="Times New Roman"/>
          <w:sz w:val="20"/>
          <w:szCs w:val="20"/>
        </w:rPr>
        <w:t>).</w:t>
      </w:r>
    </w:p>
    <w:p w14:paraId="6320782C"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 xml:space="preserve">Proof of Project Completion. </w:t>
      </w:r>
    </w:p>
    <w:p w14:paraId="6FAF106A" w14:textId="77777777" w:rsidR="002B2AD0" w:rsidRDefault="002B2AD0">
      <w:pPr>
        <w:widowControl/>
        <w:numPr>
          <w:ilvl w:val="2"/>
          <w:numId w:val="1"/>
        </w:numPr>
        <w:tabs>
          <w:tab w:val="left" w:pos="3960"/>
        </w:tabs>
        <w:ind w:right="18"/>
        <w:jc w:val="both"/>
      </w:pPr>
      <w:r>
        <w:rPr>
          <w:rFonts w:ascii="Times New Roman" w:eastAsia="Times New Roman" w:hAnsi="Times New Roman" w:cs="Times New Roman"/>
          <w:sz w:val="20"/>
          <w:szCs w:val="20"/>
          <w:u w:val="single"/>
        </w:rPr>
        <w:t>Obligation to Provide Proof</w:t>
      </w:r>
      <w:r>
        <w:rPr>
          <w:rFonts w:ascii="Times New Roman" w:eastAsia="Times New Roman" w:hAnsi="Times New Roman" w:cs="Times New Roman"/>
          <w:sz w:val="20"/>
          <w:szCs w:val="20"/>
        </w:rPr>
        <w:t xml:space="preserve">. In order to certify project completion and receive final disbursement of funds, Grantee must provide the Office with approved documentation, or proof, that is substantively accurate and complete as set forth in section 3.3.2 (Acceptable Substance of Proof) and in an acceptable data format as set forth in  section 3.3.3 (Acceptable Format of Proof). Notwithstanding the foregoing, the Office reserves the right to determine, in its sole discretion, the completeness and sufficiency of proof provided to the Office by Grantee pursuant to this section. </w:t>
      </w:r>
      <w:ins w:id="14" w:author="Alston &amp; Bird" w:date="2021-11-30T21:59:00Z">
        <w:r>
          <w:rPr>
            <w:rFonts w:ascii="Times New Roman" w:eastAsia="Times New Roman" w:hAnsi="Times New Roman" w:cs="Times New Roman"/>
            <w:sz w:val="20"/>
            <w:szCs w:val="20"/>
          </w:rPr>
          <w:t xml:space="preserve">If the Office determines that Grantee’s completeness and sufficiency of proof is not sufficient, </w:t>
        </w:r>
      </w:ins>
      <w:ins w:id="15" w:author="Alston &amp; Bird" w:date="2021-11-30T22:00:00Z">
        <w:r>
          <w:rPr>
            <w:rFonts w:ascii="Times New Roman" w:eastAsia="Times New Roman" w:hAnsi="Times New Roman" w:cs="Times New Roman"/>
            <w:sz w:val="20"/>
            <w:szCs w:val="20"/>
          </w:rPr>
          <w:t>it will inform Grantee without delay. Grantee will then have twenty-one (21) days to u</w:t>
        </w:r>
      </w:ins>
      <w:ins w:id="16" w:author="Alston &amp; Bird" w:date="2021-11-30T22:01:00Z">
        <w:r>
          <w:rPr>
            <w:rFonts w:ascii="Times New Roman" w:eastAsia="Times New Roman" w:hAnsi="Times New Roman" w:cs="Times New Roman"/>
            <w:sz w:val="20"/>
            <w:szCs w:val="20"/>
          </w:rPr>
          <w:t>pdate its proof.</w:t>
        </w:r>
      </w:ins>
      <w:ins w:id="17" w:author="Alston &amp; Bird" w:date="2021-11-30T22:00:00Z">
        <w:r>
          <w:rPr>
            <w:rFonts w:ascii="Times New Roman" w:eastAsia="Times New Roman" w:hAnsi="Times New Roman" w:cs="Times New Roman"/>
            <w:sz w:val="20"/>
            <w:szCs w:val="20"/>
          </w:rPr>
          <w:t xml:space="preserve"> </w:t>
        </w:r>
      </w:ins>
      <w:r>
        <w:rPr>
          <w:rFonts w:ascii="Times New Roman" w:eastAsia="Times New Roman" w:hAnsi="Times New Roman" w:cs="Times New Roman"/>
          <w:sz w:val="20"/>
          <w:szCs w:val="20"/>
        </w:rPr>
        <w:t xml:space="preserve">Grantee acknowledges that its failure to satisfy its obligation to provide proof as required in this section may delay or prohibit certification of project completion and disbursement of funds.  </w:t>
      </w:r>
    </w:p>
    <w:p w14:paraId="2A15A9F2" w14:textId="77777777" w:rsidR="002B2AD0" w:rsidRDefault="002B2AD0">
      <w:pPr>
        <w:widowControl/>
        <w:numPr>
          <w:ilvl w:val="2"/>
          <w:numId w:val="1"/>
        </w:numPr>
        <w:tabs>
          <w:tab w:val="left" w:pos="3960"/>
        </w:tabs>
        <w:ind w:right="18"/>
        <w:jc w:val="both"/>
      </w:pPr>
      <w:r>
        <w:rPr>
          <w:rFonts w:ascii="Times New Roman" w:eastAsia="Times New Roman" w:hAnsi="Times New Roman" w:cs="Times New Roman"/>
          <w:sz w:val="20"/>
          <w:szCs w:val="20"/>
          <w:u w:val="single"/>
        </w:rPr>
        <w:t>Acceptable Substance of Proof</w:t>
      </w:r>
      <w:r>
        <w:rPr>
          <w:rFonts w:ascii="Times New Roman" w:eastAsia="Times New Roman" w:hAnsi="Times New Roman" w:cs="Times New Roman"/>
          <w:sz w:val="20"/>
          <w:szCs w:val="20"/>
        </w:rPr>
        <w:t xml:space="preserve">. In order to be considered substantively complete, proof of project completion submitted to the Office must at a minimum demonstrate with specificity where Broadband installation has occurred consistent with Grantee’s Application. Such proof must include: </w:t>
      </w:r>
    </w:p>
    <w:p w14:paraId="1C257113" w14:textId="77777777" w:rsidR="002B2AD0" w:rsidRDefault="002B2AD0">
      <w:pPr>
        <w:widowControl/>
        <w:numPr>
          <w:ilvl w:val="3"/>
          <w:numId w:val="1"/>
        </w:numPr>
        <w:tabs>
          <w:tab w:val="left" w:pos="3960"/>
        </w:tabs>
        <w:ind w:right="18"/>
        <w:jc w:val="both"/>
      </w:pPr>
      <w:r>
        <w:rPr>
          <w:rFonts w:ascii="Times New Roman" w:eastAsia="Times New Roman" w:hAnsi="Times New Roman" w:cs="Times New Roman"/>
          <w:sz w:val="20"/>
          <w:szCs w:val="20"/>
        </w:rPr>
        <w:t xml:space="preserve">Any and all information required to be provided to the federal government pursuant to the CSLFRF Compliance and Reporting Guidance, available at:  </w:t>
      </w:r>
      <w:hyperlink r:id="rId7" w:history="1">
        <w:r>
          <w:rPr>
            <w:rFonts w:ascii="Times New Roman" w:eastAsia="Times New Roman" w:hAnsi="Times New Roman" w:cs="Times New Roman"/>
            <w:color w:val="1155CC"/>
            <w:sz w:val="20"/>
            <w:szCs w:val="20"/>
            <w:u w:val="single"/>
          </w:rPr>
          <w:t>https://home.treasury.gov/policy-issues/coronavirus/assistance-for-state-local-and-tribal-governments/state-and-local-fiscal-</w:t>
        </w:r>
        <w:r>
          <w:rPr>
            <w:rFonts w:ascii="Times New Roman" w:eastAsia="Times New Roman" w:hAnsi="Times New Roman" w:cs="Times New Roman"/>
            <w:color w:val="1155CC"/>
            <w:sz w:val="20"/>
            <w:szCs w:val="20"/>
            <w:u w:val="single"/>
          </w:rPr>
          <w:lastRenderedPageBreak/>
          <w:t>recovery-funds/recipient-compliance-and-reporting-responsibilities</w:t>
        </w:r>
      </w:hyperlink>
      <w:r>
        <w:rPr>
          <w:rFonts w:ascii="Times New Roman" w:eastAsia="Times New Roman" w:hAnsi="Times New Roman" w:cs="Times New Roman"/>
          <w:sz w:val="20"/>
          <w:szCs w:val="20"/>
        </w:rPr>
        <w:t>, including but not limited to Expenditure Categories 5.16-5.17 applicable to broadband infrastructure, and</w:t>
      </w:r>
    </w:p>
    <w:p w14:paraId="636F964E" w14:textId="77777777" w:rsidR="002B2AD0" w:rsidRDefault="002B2AD0">
      <w:pPr>
        <w:widowControl/>
        <w:numPr>
          <w:ilvl w:val="3"/>
          <w:numId w:val="1"/>
        </w:numPr>
        <w:tabs>
          <w:tab w:val="left" w:pos="3960"/>
        </w:tabs>
        <w:ind w:right="18"/>
        <w:jc w:val="both"/>
      </w:pPr>
      <w:r>
        <w:rPr>
          <w:rFonts w:ascii="Times New Roman" w:eastAsia="Times New Roman" w:hAnsi="Times New Roman" w:cs="Times New Roman"/>
          <w:sz w:val="20"/>
          <w:szCs w:val="20"/>
        </w:rPr>
        <w:t>Information sufficient to enable the Office to determine which specific Broadband Units (homes, schools, businesses) within each Eligible Service Area(s) forming the basis of the Project have access to 100/100 Broadband or 100/20 Broadband, as applicable, as a result of the Project, and,</w:t>
      </w:r>
    </w:p>
    <w:p w14:paraId="4AE61536" w14:textId="77777777" w:rsidR="002B2AD0" w:rsidRDefault="002B2AD0">
      <w:pPr>
        <w:widowControl/>
        <w:numPr>
          <w:ilvl w:val="3"/>
          <w:numId w:val="1"/>
        </w:numPr>
        <w:tabs>
          <w:tab w:val="left" w:pos="3960"/>
        </w:tabs>
        <w:ind w:right="18"/>
        <w:jc w:val="both"/>
      </w:pPr>
      <w:r>
        <w:rPr>
          <w:rFonts w:ascii="Times New Roman" w:eastAsia="Times New Roman" w:hAnsi="Times New Roman" w:cs="Times New Roman"/>
          <w:sz w:val="20"/>
          <w:szCs w:val="20"/>
        </w:rPr>
        <w:t xml:space="preserve">As-built infrastructure drawings or schematics for which Grant funds have been utilized, regardless of whether such installation actually serves any Broadband Units in the Eligible Service Area(s) forming the basis of the Project at the time such proof is supplied to the Office; and/or, </w:t>
      </w:r>
    </w:p>
    <w:p w14:paraId="77C8A184" w14:textId="77777777" w:rsidR="002B2AD0" w:rsidRDefault="002B2AD0">
      <w:pPr>
        <w:widowControl/>
        <w:numPr>
          <w:ilvl w:val="3"/>
          <w:numId w:val="1"/>
        </w:numP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Tower locations and propagation map(s) or model(s); and/or,</w:t>
      </w:r>
    </w:p>
    <w:p w14:paraId="66E92A2E" w14:textId="77777777" w:rsidR="002B2AD0" w:rsidRDefault="002B2AD0">
      <w:pPr>
        <w:widowControl/>
        <w:numPr>
          <w:ilvl w:val="3"/>
          <w:numId w:val="1"/>
        </w:numP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Address or locations of service locations.</w:t>
      </w:r>
    </w:p>
    <w:p w14:paraId="1A040FD7" w14:textId="77777777" w:rsidR="002B2AD0" w:rsidRDefault="002B2AD0">
      <w:pPr>
        <w:widowControl/>
        <w:numPr>
          <w:ilvl w:val="2"/>
          <w:numId w:val="1"/>
        </w:numP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Acceptable Format of Proof</w:t>
      </w:r>
      <w:r>
        <w:rPr>
          <w:rFonts w:ascii="Times New Roman" w:eastAsia="Times New Roman" w:hAnsi="Times New Roman" w:cs="Times New Roman"/>
          <w:sz w:val="20"/>
          <w:szCs w:val="20"/>
        </w:rPr>
        <w:t>. Grantee shall provide proof of project completion to the Office in any one of the following acceptable data formats, in no particular order:</w:t>
      </w:r>
    </w:p>
    <w:p w14:paraId="28E05884" w14:textId="77777777" w:rsidR="002B2AD0" w:rsidRDefault="002B2AD0">
      <w:pPr>
        <w:widowControl/>
        <w:numPr>
          <w:ilvl w:val="3"/>
          <w:numId w:val="1"/>
        </w:numP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Computer Aided Design or “CAD” file which should at a minimum show the project area, including road or landmarks in order to identify project area, and infrastructure buildout design (fiber, OSP, and/or other infrastructure needed to serve customers); or,</w:t>
      </w:r>
    </w:p>
    <w:p w14:paraId="41B07647" w14:textId="77777777" w:rsidR="002B2AD0" w:rsidRDefault="002B2AD0">
      <w:pPr>
        <w:widowControl/>
        <w:numPr>
          <w:ilvl w:val="3"/>
          <w:numId w:val="1"/>
        </w:numP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Project Map in PDF format which should at a minimum show clearly legible streets or other landmarks, show a project area that is clearly delineated, and locations that are now served or can be provided service within 10 business days; or,</w:t>
      </w:r>
    </w:p>
    <w:p w14:paraId="29B64FB8" w14:textId="77777777" w:rsidR="002B2AD0" w:rsidRDefault="002B2AD0">
      <w:pPr>
        <w:widowControl/>
        <w:numPr>
          <w:ilvl w:val="3"/>
          <w:numId w:val="1"/>
        </w:numP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Spreadsheet of Service Locations, which should at a minimum provide locations as longitude (x) and latitude (y) that are serviceable by the new infrastructure or addresses that are served or can be served. For the sake of clarity, and by example only, coordinates should be shown as Longitude (-92.123456), Latitude (42.123456), OR Address (101 Z Ave Street, Madrid, IA, 50333); or,</w:t>
      </w:r>
    </w:p>
    <w:p w14:paraId="521D1C16" w14:textId="77777777" w:rsidR="002B2AD0" w:rsidRDefault="002B2AD0">
      <w:pPr>
        <w:widowControl/>
        <w:numPr>
          <w:ilvl w:val="3"/>
          <w:numId w:val="1"/>
        </w:numP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An ESRI shape file; or,</w:t>
      </w:r>
    </w:p>
    <w:p w14:paraId="41CB5474" w14:textId="77777777" w:rsidR="002B2AD0" w:rsidRDefault="002B2AD0">
      <w:pPr>
        <w:widowControl/>
        <w:numPr>
          <w:ilvl w:val="3"/>
          <w:numId w:val="1"/>
        </w:numP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Google Earth KML or KMZ; or, </w:t>
      </w:r>
    </w:p>
    <w:p w14:paraId="3073C587" w14:textId="77777777" w:rsidR="002B2AD0" w:rsidRDefault="002B2AD0">
      <w:pPr>
        <w:widowControl/>
        <w:numPr>
          <w:ilvl w:val="3"/>
          <w:numId w:val="1"/>
        </w:numP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Upon the express prior approval of the Office,</w:t>
      </w:r>
      <w:ins w:id="18" w:author="Alston &amp; Bird" w:date="2021-11-30T22:02:00Z">
        <w:r>
          <w:rPr>
            <w:rFonts w:ascii="Times New Roman" w:eastAsia="Times New Roman" w:hAnsi="Times New Roman" w:cs="Times New Roman"/>
            <w:sz w:val="20"/>
            <w:szCs w:val="20"/>
          </w:rPr>
          <w:t xml:space="preserve"> not to be unreasonably withheld,</w:t>
        </w:r>
      </w:ins>
      <w:r>
        <w:rPr>
          <w:rFonts w:ascii="Times New Roman" w:eastAsia="Times New Roman" w:hAnsi="Times New Roman" w:cs="Times New Roman"/>
          <w:sz w:val="20"/>
          <w:szCs w:val="20"/>
        </w:rPr>
        <w:t xml:space="preserve"> any other format deemed acceptable by the Office.</w:t>
      </w:r>
    </w:p>
    <w:p w14:paraId="646D8849"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Performance Testing</w:t>
      </w:r>
      <w:r>
        <w:rPr>
          <w:rFonts w:ascii="Times New Roman" w:eastAsia="Times New Roman" w:hAnsi="Times New Roman" w:cs="Times New Roman"/>
          <w:sz w:val="20"/>
          <w:szCs w:val="20"/>
        </w:rPr>
        <w:t xml:space="preserve">. The Office may, in its sole discretion, conduct performance tests for purposes of verifying compliance with the terms of this Agreement, the NOFA, and Applicable Laws, on one or multiple occasions for up to five (5) years after Broadband service is certified as complete pursuant to Section 3.2 (Certification). The Office may exercise this right both before (with the exception of Authorized Prepayments) and after reimbursing a Grantee for any claimed, Allowable Expenditures; provided that if the Office elects to do so before reimbursing a Grantee for any claimed, Allowable Expenditures, it will do so within a reasonable time, not-to-exceed </w:t>
      </w:r>
      <w:del w:id="19" w:author="Alston &amp; Bird" w:date="2021-11-30T22:03:00Z">
        <w:r>
          <w:rPr>
            <w:rFonts w:ascii="Times New Roman" w:eastAsia="Times New Roman" w:hAnsi="Times New Roman" w:cs="Times New Roman"/>
            <w:sz w:val="20"/>
            <w:szCs w:val="20"/>
          </w:rPr>
          <w:delText>one (1) year</w:delText>
        </w:r>
      </w:del>
      <w:ins w:id="20" w:author="Alston &amp; Bird" w:date="2021-11-30T22:03:00Z">
        <w:r>
          <w:rPr>
            <w:rFonts w:ascii="Times New Roman" w:eastAsia="Times New Roman" w:hAnsi="Times New Roman" w:cs="Times New Roman"/>
            <w:sz w:val="20"/>
            <w:szCs w:val="20"/>
          </w:rPr>
          <w:t>ninety (90) days</w:t>
        </w:r>
      </w:ins>
      <w:r>
        <w:rPr>
          <w:rFonts w:ascii="Times New Roman" w:eastAsia="Times New Roman" w:hAnsi="Times New Roman" w:cs="Times New Roman"/>
          <w:sz w:val="20"/>
          <w:szCs w:val="20"/>
        </w:rPr>
        <w:t xml:space="preserve"> after Broadband service is certified as complete pursuant to Section 3.2 (Certification). Such performance tests may include but are not be limited to:</w:t>
      </w:r>
      <w:r>
        <w:t xml:space="preserve"> </w:t>
      </w:r>
    </w:p>
    <w:p w14:paraId="591233DB" w14:textId="77777777" w:rsidR="002B2AD0" w:rsidRDefault="002B2AD0">
      <w:pPr>
        <w:widowControl/>
        <w:numPr>
          <w:ilvl w:val="2"/>
          <w:numId w:val="1"/>
        </w:numPr>
        <w:tabs>
          <w:tab w:val="left" w:pos="3960"/>
        </w:tabs>
        <w:ind w:right="18"/>
        <w:jc w:val="both"/>
      </w:pPr>
      <w:r>
        <w:rPr>
          <w:rFonts w:ascii="Times New Roman" w:eastAsia="Times New Roman" w:hAnsi="Times New Roman" w:cs="Times New Roman"/>
          <w:sz w:val="20"/>
          <w:szCs w:val="20"/>
        </w:rPr>
        <w:t>Speed tests anywhere between a Grantee’s central office and the demarcation at any customer’s location in a Census Block in which the Project was to be deployed or to which the Project was represented as being able to Facilitate Broadband service;</w:t>
      </w:r>
    </w:p>
    <w:p w14:paraId="2A5C4282" w14:textId="77777777" w:rsidR="002B2AD0" w:rsidRDefault="002B2AD0">
      <w:pPr>
        <w:widowControl/>
        <w:numPr>
          <w:ilvl w:val="2"/>
          <w:numId w:val="1"/>
        </w:numPr>
        <w:tabs>
          <w:tab w:val="left" w:pos="3960"/>
        </w:tabs>
        <w:ind w:right="18"/>
        <w:jc w:val="both"/>
      </w:pPr>
      <w:r>
        <w:rPr>
          <w:rFonts w:ascii="Times New Roman" w:eastAsia="Times New Roman" w:hAnsi="Times New Roman" w:cs="Times New Roman"/>
          <w:sz w:val="20"/>
          <w:szCs w:val="20"/>
        </w:rPr>
        <w:t>In the case of wireless installations, from any location in a Census Block in which the Infrastructure Project was to be deployed or to which the Project was represented as being able to Facilitate Broadband service; and/or,</w:t>
      </w:r>
    </w:p>
    <w:p w14:paraId="307048EC" w14:textId="77777777" w:rsidR="002B2AD0" w:rsidRDefault="002B2AD0">
      <w:pPr>
        <w:widowControl/>
        <w:numPr>
          <w:ilvl w:val="2"/>
          <w:numId w:val="1"/>
        </w:numPr>
        <w:tabs>
          <w:tab w:val="left" w:pos="3960"/>
        </w:tabs>
        <w:ind w:right="18"/>
        <w:jc w:val="both"/>
      </w:pPr>
      <w:r>
        <w:rPr>
          <w:rFonts w:ascii="Times New Roman" w:eastAsia="Times New Roman" w:hAnsi="Times New Roman" w:cs="Times New Roman"/>
          <w:sz w:val="20"/>
          <w:szCs w:val="20"/>
        </w:rPr>
        <w:t>In the event Grantee does not have a customer in a Census Block being served by the installation, a certification obtained by the Grantee and supplied to the Office from an independent, third-party, properly licensed engineer that the installation Facilitates Broadband service at or above 100/100 Broadband or 100/20 Broadband, as applicable, in the Census Block(s) identified in the Core Application. The costs of such certification shall be borne by the Grantee.</w:t>
      </w:r>
    </w:p>
    <w:p w14:paraId="5EAA5B73"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Project Completion</w:t>
      </w:r>
      <w:r>
        <w:rPr>
          <w:rFonts w:ascii="Times New Roman" w:eastAsia="Times New Roman" w:hAnsi="Times New Roman" w:cs="Times New Roman"/>
          <w:sz w:val="20"/>
          <w:szCs w:val="20"/>
        </w:rPr>
        <w:t>. For purposes of this Agreement, a Project shall be considered “complete” as of the later of the date the Office:</w:t>
      </w:r>
    </w:p>
    <w:p w14:paraId="48834330" w14:textId="77777777" w:rsidR="002B2AD0" w:rsidRDefault="002B2AD0">
      <w:pPr>
        <w:widowControl/>
        <w:numPr>
          <w:ilvl w:val="2"/>
          <w:numId w:val="1"/>
        </w:numPr>
        <w:tabs>
          <w:tab w:val="left" w:pos="3960"/>
        </w:tabs>
        <w:ind w:right="18"/>
        <w:jc w:val="both"/>
      </w:pPr>
      <w:r>
        <w:rPr>
          <w:rFonts w:ascii="Times New Roman" w:eastAsia="Times New Roman" w:hAnsi="Times New Roman" w:cs="Times New Roman"/>
          <w:sz w:val="20"/>
          <w:szCs w:val="20"/>
        </w:rPr>
        <w:t>Accepts the certifications and proof of project completion provided by Grantee as required by this Section; and,</w:t>
      </w:r>
    </w:p>
    <w:p w14:paraId="6EB55E4E" w14:textId="77777777" w:rsidR="002B2AD0" w:rsidRDefault="002B2AD0">
      <w:pPr>
        <w:widowControl/>
        <w:numPr>
          <w:ilvl w:val="2"/>
          <w:numId w:val="1"/>
        </w:numPr>
        <w:tabs>
          <w:tab w:val="left" w:pos="3960"/>
        </w:tabs>
        <w:ind w:right="18"/>
        <w:jc w:val="both"/>
      </w:pPr>
      <w:r>
        <w:rPr>
          <w:rFonts w:ascii="Times New Roman" w:eastAsia="Times New Roman" w:hAnsi="Times New Roman" w:cs="Times New Roman"/>
          <w:sz w:val="20"/>
          <w:szCs w:val="20"/>
        </w:rPr>
        <w:t xml:space="preserve">Verifies that a Project certified as complete complies with the requirements of this Agreement, the NOFA, and Applicable Laws, including pursuant to and in accordance with the Performance Testing obligations of this Section, or </w:t>
      </w:r>
    </w:p>
    <w:p w14:paraId="3EEFB652" w14:textId="77777777" w:rsidR="002B2AD0" w:rsidRDefault="002B2AD0">
      <w:pPr>
        <w:widowControl/>
        <w:numPr>
          <w:ilvl w:val="2"/>
          <w:numId w:val="1"/>
        </w:numPr>
        <w:tabs>
          <w:tab w:val="left" w:pos="3960"/>
        </w:tabs>
        <w:ind w:right="18"/>
        <w:jc w:val="both"/>
      </w:pPr>
      <w:r>
        <w:rPr>
          <w:rFonts w:ascii="Times New Roman" w:eastAsia="Times New Roman" w:hAnsi="Times New Roman" w:cs="Times New Roman"/>
          <w:sz w:val="20"/>
          <w:szCs w:val="20"/>
        </w:rPr>
        <w:t>Otherwise affirmatively elects to verify that the project is complete without exercising its rights to Performance Tests or conduct any other monitoring, review, or audit rights available to the Office under this Agreement.</w:t>
      </w:r>
    </w:p>
    <w:p w14:paraId="0D32357E" w14:textId="77777777" w:rsidR="002B2AD0" w:rsidRDefault="002B2AD0">
      <w:pPr>
        <w:widowControl/>
        <w:numPr>
          <w:ilvl w:val="1"/>
          <w:numId w:val="1"/>
        </w:numPr>
        <w:tabs>
          <w:tab w:val="left" w:pos="3960"/>
        </w:tabs>
        <w:jc w:val="both"/>
      </w:pPr>
      <w:r>
        <w:rPr>
          <w:rFonts w:ascii="Times New Roman" w:eastAsia="Times New Roman" w:hAnsi="Times New Roman" w:cs="Times New Roman"/>
          <w:i/>
          <w:sz w:val="20"/>
          <w:szCs w:val="20"/>
        </w:rPr>
        <w:t>Consequences of Non-Performance</w:t>
      </w:r>
      <w:r>
        <w:rPr>
          <w:rFonts w:ascii="Times New Roman" w:eastAsia="Times New Roman" w:hAnsi="Times New Roman" w:cs="Times New Roman"/>
          <w:sz w:val="20"/>
          <w:szCs w:val="20"/>
        </w:rPr>
        <w:t>. Failure to fully satisfy the criteria set forth in Section 3.1 (Performance), and Section 3.2 (Certification), all Applicable Laws, as may be verified pursuant to Section 3.2 (Performance Testing), or failure to otherwise complete the Project as represented in the Core Application, may result in the Office’s denial of a request for reimbursement for any expenditures related to the Project</w:t>
      </w:r>
      <w:ins w:id="21" w:author="Alston &amp; Bird" w:date="2021-11-30T23:47:00Z">
        <w:r>
          <w:rPr>
            <w:rFonts w:ascii="Times New Roman" w:eastAsia="Times New Roman" w:hAnsi="Times New Roman" w:cs="Times New Roman"/>
            <w:sz w:val="20"/>
            <w:szCs w:val="20"/>
          </w:rPr>
          <w:t xml:space="preserve"> aspects that failed to satisfy such criteria</w:t>
        </w:r>
      </w:ins>
      <w:r>
        <w:rPr>
          <w:rFonts w:ascii="Times New Roman" w:eastAsia="Times New Roman" w:hAnsi="Times New Roman" w:cs="Times New Roman"/>
          <w:sz w:val="20"/>
          <w:szCs w:val="20"/>
        </w:rPr>
        <w:t>, and Grantee shall not otherwise be entitled to reimbursement for such expenditures.</w:t>
      </w:r>
    </w:p>
    <w:p w14:paraId="5A3AE41C" w14:textId="77777777" w:rsidR="002B2AD0" w:rsidRDefault="002B2AD0">
      <w:pPr>
        <w:widowControl/>
        <w:numPr>
          <w:ilvl w:val="0"/>
          <w:numId w:val="1"/>
        </w:numPr>
        <w:tabs>
          <w:tab w:val="left" w:pos="3960"/>
        </w:tabs>
        <w:spacing w:line="276" w:lineRule="auto"/>
        <w:ind w:right="18"/>
        <w:jc w:val="both"/>
      </w:pPr>
      <w:r>
        <w:rPr>
          <w:rFonts w:ascii="Times New Roman" w:eastAsia="Times New Roman" w:hAnsi="Times New Roman" w:cs="Times New Roman"/>
          <w:b/>
          <w:sz w:val="20"/>
          <w:szCs w:val="20"/>
        </w:rPr>
        <w:lastRenderedPageBreak/>
        <w:t>Payment Timing and Procedures.</w:t>
      </w:r>
    </w:p>
    <w:p w14:paraId="204DEF00"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Timing of Payments</w:t>
      </w:r>
      <w:r>
        <w:rPr>
          <w:rFonts w:ascii="Times New Roman" w:eastAsia="Times New Roman" w:hAnsi="Times New Roman" w:cs="Times New Roman"/>
          <w:sz w:val="20"/>
          <w:szCs w:val="20"/>
        </w:rPr>
        <w:t>. Payment shall be made in accordance with the payment schedule set forth in section 1.5.2.3 of the NOFA. With the exception of Authorized Prepayments, no payments for reimbursable Allowable Expenditures shall be made until after:</w:t>
      </w:r>
    </w:p>
    <w:p w14:paraId="68D68AE5" w14:textId="77777777" w:rsidR="002B2AD0" w:rsidRDefault="002B2AD0">
      <w:pPr>
        <w:widowControl/>
        <w:numPr>
          <w:ilvl w:val="2"/>
          <w:numId w:val="1"/>
        </w:numPr>
        <w:ind w:right="18"/>
        <w:jc w:val="both"/>
      </w:pPr>
      <w:r>
        <w:rPr>
          <w:rFonts w:ascii="Times New Roman" w:eastAsia="Times New Roman" w:hAnsi="Times New Roman" w:cs="Times New Roman"/>
          <w:sz w:val="20"/>
          <w:szCs w:val="20"/>
        </w:rPr>
        <w:t>The Project is “complete” as defined and described in Section 3 (Project Completion); and</w:t>
      </w:r>
    </w:p>
    <w:p w14:paraId="099B605E" w14:textId="77777777" w:rsidR="002B2AD0" w:rsidRDefault="002B2AD0">
      <w:pPr>
        <w:widowControl/>
        <w:numPr>
          <w:ilvl w:val="2"/>
          <w:numId w:val="1"/>
        </w:numPr>
        <w:ind w:right="18"/>
        <w:jc w:val="both"/>
      </w:pPr>
      <w:r>
        <w:rPr>
          <w:rFonts w:ascii="Times New Roman" w:eastAsia="Times New Roman" w:hAnsi="Times New Roman" w:cs="Times New Roman"/>
          <w:sz w:val="20"/>
          <w:szCs w:val="20"/>
        </w:rPr>
        <w:t>The Office receives a summary of all final, claimed, Allowable Expenditures and other sufficient or appropriate documentation required by the Office to support such claimed Allowable Expenditures.</w:t>
      </w:r>
    </w:p>
    <w:p w14:paraId="28CC9C37" w14:textId="77777777" w:rsidR="002B2AD0" w:rsidRDefault="002B2AD0">
      <w:pPr>
        <w:widowControl/>
        <w:numPr>
          <w:ilvl w:val="1"/>
          <w:numId w:val="1"/>
        </w:numPr>
        <w:ind w:right="18"/>
        <w:jc w:val="both"/>
      </w:pPr>
      <w:r>
        <w:rPr>
          <w:rFonts w:ascii="Times New Roman" w:eastAsia="Times New Roman" w:hAnsi="Times New Roman" w:cs="Times New Roman"/>
          <w:i/>
          <w:sz w:val="20"/>
          <w:szCs w:val="20"/>
        </w:rPr>
        <w:t>Not-to-Exceed Total Payment</w:t>
      </w:r>
      <w:r>
        <w:rPr>
          <w:rFonts w:ascii="Times New Roman" w:eastAsia="Times New Roman" w:hAnsi="Times New Roman" w:cs="Times New Roman"/>
          <w:sz w:val="20"/>
          <w:szCs w:val="20"/>
        </w:rPr>
        <w:t>. Total payment of funds under this Agreement shall not exceed the lesser of the Maximum Funding Request or the Federal Matching Funds Requested identified in Exhibit C of the Core Application, and the lesser of:</w:t>
      </w:r>
    </w:p>
    <w:p w14:paraId="4C91A7F2" w14:textId="77777777" w:rsidR="002B2AD0" w:rsidRDefault="002B2AD0">
      <w:pPr>
        <w:widowControl/>
        <w:numPr>
          <w:ilvl w:val="2"/>
          <w:numId w:val="1"/>
        </w:numPr>
        <w:ind w:right="18"/>
        <w:jc w:val="both"/>
      </w:pPr>
      <w:r>
        <w:rPr>
          <w:rFonts w:ascii="Times New Roman" w:eastAsia="Times New Roman" w:hAnsi="Times New Roman" w:cs="Times New Roman"/>
          <w:sz w:val="20"/>
          <w:szCs w:val="20"/>
        </w:rPr>
        <w:t>Grantee’s total, estimated Allowable Expenditures as set forth in the Budget Plan and, to the extent applicable, the Outside TSA Infrastructure Worksheet; or</w:t>
      </w:r>
    </w:p>
    <w:p w14:paraId="0AE4D113" w14:textId="77777777" w:rsidR="002B2AD0" w:rsidRDefault="002B2AD0">
      <w:pPr>
        <w:widowControl/>
        <w:numPr>
          <w:ilvl w:val="2"/>
          <w:numId w:val="1"/>
        </w:numPr>
        <w:jc w:val="both"/>
      </w:pPr>
      <w:r>
        <w:rPr>
          <w:rFonts w:ascii="Times New Roman" w:eastAsia="Times New Roman" w:hAnsi="Times New Roman" w:cs="Times New Roman"/>
          <w:sz w:val="20"/>
          <w:szCs w:val="20"/>
        </w:rPr>
        <w:t>Grantee’s total, final Allowable Expenditures upon Project completion.</w:t>
      </w:r>
    </w:p>
    <w:p w14:paraId="0735776F" w14:textId="77777777" w:rsidR="002B2AD0" w:rsidRDefault="002B2AD0">
      <w:pPr>
        <w:widowControl/>
        <w:numPr>
          <w:ilvl w:val="1"/>
          <w:numId w:val="1"/>
        </w:numPr>
        <w:ind w:right="18"/>
        <w:jc w:val="both"/>
      </w:pPr>
      <w:r>
        <w:rPr>
          <w:rFonts w:ascii="Times New Roman" w:eastAsia="Times New Roman" w:hAnsi="Times New Roman" w:cs="Times New Roman"/>
          <w:i/>
          <w:sz w:val="20"/>
          <w:szCs w:val="20"/>
        </w:rPr>
        <w:t>Allowable Expenditures</w:t>
      </w:r>
      <w:r>
        <w:rPr>
          <w:rFonts w:ascii="Times New Roman" w:eastAsia="Times New Roman" w:hAnsi="Times New Roman" w:cs="Times New Roman"/>
          <w:sz w:val="20"/>
          <w:szCs w:val="20"/>
        </w:rPr>
        <w:t>. Grantee shall only be entitled to payment for Allowable Expenditures as enumerated in the NOFA,</w:t>
      </w:r>
      <w:ins w:id="22" w:author="Alston &amp; Bird" w:date="2021-11-30T22:06:00Z">
        <w:r>
          <w:rPr>
            <w:rFonts w:ascii="Times New Roman" w:eastAsia="Times New Roman" w:hAnsi="Times New Roman" w:cs="Times New Roman"/>
            <w:sz w:val="20"/>
            <w:szCs w:val="20"/>
          </w:rPr>
          <w:t xml:space="preserve"> </w:t>
        </w:r>
      </w:ins>
      <w:r>
        <w:rPr>
          <w:rFonts w:ascii="Times New Roman" w:eastAsia="Times New Roman" w:hAnsi="Times New Roman" w:cs="Times New Roman"/>
          <w:sz w:val="20"/>
          <w:szCs w:val="20"/>
        </w:rPr>
        <w:t>and in accordance with CSLFRF requirements and the U.S. Department of the Treasury. The Office may order the return of any funds previously disbursed or deny a request for reimbursement for any expenditures that do not constitute Allowable Expenditures, and Grantee shall not otherwise be entitled to payment or reimbursement for any expenditures that do not constitute Allowable Expenditures.</w:t>
      </w:r>
    </w:p>
    <w:p w14:paraId="29339346" w14:textId="77777777" w:rsidR="002B2AD0" w:rsidRDefault="002B2AD0">
      <w:pPr>
        <w:widowControl/>
        <w:numPr>
          <w:ilvl w:val="1"/>
          <w:numId w:val="1"/>
        </w:numPr>
        <w:ind w:right="18"/>
        <w:jc w:val="both"/>
      </w:pPr>
      <w:r>
        <w:rPr>
          <w:rFonts w:ascii="Times New Roman" w:eastAsia="Times New Roman" w:hAnsi="Times New Roman" w:cs="Times New Roman"/>
          <w:i/>
          <w:sz w:val="20"/>
          <w:szCs w:val="20"/>
        </w:rPr>
        <w:t>Proof of Allowable Expenditures</w:t>
      </w:r>
      <w:r>
        <w:rPr>
          <w:rFonts w:ascii="Times New Roman" w:eastAsia="Times New Roman" w:hAnsi="Times New Roman" w:cs="Times New Roman"/>
          <w:sz w:val="20"/>
          <w:szCs w:val="20"/>
        </w:rPr>
        <w:t xml:space="preserve">. Within thirty (30) days of completing the Project, and, with the exception of Authorized Prepayments, prior to the disbursement of any funds Grantee must submit a final summary of all Allowable Expenditures incurred in connection with the Project on forms supplied by the Office and attest that such Allowable Expenditures are true, accurate, and in fact constitute Allowable Expenditures, actually incurred by Grantee. The Office may request, in its sole discretion, and Grantee may be required to supply, additional records to verify any Allowable Expenditures claimed by Grantee. Such records may include invoices, original itemized receipts, copies of checks, check registers, or bank statements indicating credit card invoices were paid. </w:t>
      </w:r>
      <w:r>
        <w:rPr>
          <w:rFonts w:ascii="Times New Roman" w:eastAsia="Times New Roman" w:hAnsi="Times New Roman" w:cs="Times New Roman"/>
          <w:i/>
          <w:sz w:val="20"/>
          <w:szCs w:val="20"/>
        </w:rPr>
        <w:t xml:space="preserve">See </w:t>
      </w:r>
      <w:r>
        <w:rPr>
          <w:rFonts w:ascii="Times New Roman" w:eastAsia="Times New Roman" w:hAnsi="Times New Roman" w:cs="Times New Roman"/>
          <w:sz w:val="20"/>
          <w:szCs w:val="20"/>
        </w:rPr>
        <w:t xml:space="preserve">Department of Administrative Services - State Accounting Enterprise, Procedure Number 204.200, </w:t>
      </w:r>
      <w:r>
        <w:rPr>
          <w:rFonts w:ascii="Times New Roman" w:eastAsia="Times New Roman" w:hAnsi="Times New Roman" w:cs="Times New Roman"/>
          <w:i/>
          <w:sz w:val="20"/>
          <w:szCs w:val="20"/>
        </w:rPr>
        <w:t>available at</w:t>
      </w:r>
      <w:r>
        <w:rPr>
          <w:rFonts w:ascii="Times New Roman" w:eastAsia="Times New Roman" w:hAnsi="Times New Roman" w:cs="Times New Roman"/>
          <w:sz w:val="20"/>
          <w:szCs w:val="20"/>
        </w:rPr>
        <w:t xml:space="preserve"> </w:t>
      </w:r>
      <w:hyperlink r:id="rId8" w:history="1">
        <w:r>
          <w:rPr>
            <w:rFonts w:ascii="Times New Roman" w:eastAsia="Times New Roman" w:hAnsi="Times New Roman" w:cs="Times New Roman"/>
            <w:color w:val="0000FF"/>
            <w:sz w:val="20"/>
            <w:szCs w:val="20"/>
            <w:u w:val="single"/>
          </w:rPr>
          <w:t>https://das.iowa.gov/sites/default/files/acct_sae/sae_manual/204/204-200.pdf</w:t>
        </w:r>
      </w:hyperlink>
      <w:r>
        <w:rPr>
          <w:rFonts w:ascii="Times New Roman" w:eastAsia="Times New Roman" w:hAnsi="Times New Roman" w:cs="Times New Roman"/>
          <w:sz w:val="20"/>
          <w:szCs w:val="20"/>
        </w:rPr>
        <w:t xml:space="preserve"> and corresponding procedures referenced therein.  For further requirements/guidance on the types of records/proof that may be required to support a claimed Allowable Expenditures see the CSLFRF Compliance and Reporting Guidance, available at:  </w:t>
      </w:r>
      <w:hyperlink r:id="rId9" w:history="1">
        <w:r>
          <w:rPr>
            <w:rFonts w:ascii="Times New Roman" w:eastAsia="Times New Roman" w:hAnsi="Times New Roman" w:cs="Times New Roman"/>
            <w:color w:val="1155CC"/>
            <w:sz w:val="20"/>
            <w:szCs w:val="20"/>
            <w:u w:val="single"/>
          </w:rPr>
          <w:t>https://home.treasury.gov/policy-issues/coronavirus/assistance-for-state-local-and-tribal-governments/state-and-local-fiscal-recovery-funds</w:t>
        </w:r>
      </w:hyperlink>
      <w:r>
        <w:rPr>
          <w:rFonts w:ascii="Times New Roman" w:eastAsia="Times New Roman" w:hAnsi="Times New Roman" w:cs="Times New Roman"/>
          <w:sz w:val="20"/>
          <w:szCs w:val="20"/>
        </w:rPr>
        <w:t>. The Office may order the return of any funds previously distributed or deny a request for reimbursement for any expenditures Grantee claims that do not constitute Allowable Expenditures, that are submitted more than thirty (30) days after the Project is finished, or the Project Completion Date, whichever is earlier, or that are not supported by sufficient or appropriate documentation, and Grantee shall not otherwise be entitled to payment or reimbursement for any such expenditures, and shall be obligated to return any applicable funds to the Office.</w:t>
      </w:r>
    </w:p>
    <w:p w14:paraId="3AA5B5E1"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Compensation, generally.</w:t>
      </w:r>
      <w:r>
        <w:rPr>
          <w:rFonts w:ascii="Times New Roman" w:eastAsia="Times New Roman" w:hAnsi="Times New Roman" w:cs="Times New Roman"/>
          <w:sz w:val="20"/>
          <w:szCs w:val="20"/>
        </w:rPr>
        <w:t xml:space="preserve"> Notwithstanding anything in this Agreement to the contrary, in no event shall the Office be obligated to pay Grantee any fees, costs, compensation or other amounts in excess of the amount expressly set forth herein in accordance with the terms, conditions, limitations, and requirements of this Agreement, unless the Office otherwise agrees to pay such fees, costs, compensation other amounts pursuant to a written amendment to this Agreement executed by the Office. Prior to making any payment, the Office shall review any request for payment and related supporting documentation for compliance with this Agreement, the NOFA, and Applicable Laws. With the exception of Authorized Prepayments, the Office will pay all approved amounts in arrears</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and in conformance with Iowa Code section 8A.514 and Iowa Admin. Code r. 11-41.1(2), and all other applicable laws, rules, regulations, policies and requirements. The Office may pay in less than sixty (60) days, as provided in Iowa Code section 8A.514. However, an election to pay in less than sixty (60) days shall not act as an implied waiver of Iowa Code section 8A.514. Notwithstanding anything herein to the contrary, the Office shall have the right to dispute any request for payment, invoice, or other supporting documentation and withhold payment of any disputed amount if the Offices believes the documentation is inaccurate, incomplete, insufficient, or incorrect in any way.</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The Office’s obligation to make payments under this Agreement is contingent upon the continued availability of funds to the Office. No payment, including final payment, shall be construed as or constitute: (1) acceptance of any Project(s) as satisfying the terms, conditions, or requirements of this Agreement, the NOFA, or Applicable Laws;</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or (2) a waiver by the Office of any rights or remedies it may have to enforce the terms of this Agreement, and Grantee shall remain responsible for full performance in strict compliance with the terms and conditions of this Agreement. By making any payments under this Agreement, the Office does not waive its ability to challenge any payment or reimbursement for either failing to comply with this Agreement, the NOFA, or any Applicable Laws. Grantee agrees that its acceptance of the last payment from the Office under this Agreement shall operate as a release of any and all claims related to this Agreement that Grantee may have or be capable of asserting against the Office or the State of Iowa</w:t>
      </w:r>
      <w:ins w:id="23" w:author="Belkin, Jeff" w:date="2021-12-01T09:15:00Z">
        <w:r>
          <w:rPr>
            <w:rFonts w:ascii="Times New Roman" w:eastAsia="Times New Roman" w:hAnsi="Times New Roman" w:cs="Times New Roman"/>
            <w:sz w:val="20"/>
            <w:szCs w:val="20"/>
          </w:rPr>
          <w:t>, provided that such final payment includes a</w:t>
        </w:r>
      </w:ins>
      <w:ins w:id="24" w:author="Belkin, Jeff" w:date="2021-12-01T09:16:00Z">
        <w:r>
          <w:rPr>
            <w:rFonts w:ascii="Times New Roman" w:eastAsia="Times New Roman" w:hAnsi="Times New Roman" w:cs="Times New Roman"/>
            <w:sz w:val="20"/>
            <w:szCs w:val="20"/>
          </w:rPr>
          <w:t>n executed,</w:t>
        </w:r>
      </w:ins>
      <w:ins w:id="25" w:author="Belkin, Jeff" w:date="2021-12-01T09:15:00Z">
        <w:r>
          <w:rPr>
            <w:rFonts w:ascii="Times New Roman" w:eastAsia="Times New Roman" w:hAnsi="Times New Roman" w:cs="Times New Roman"/>
            <w:sz w:val="20"/>
            <w:szCs w:val="20"/>
          </w:rPr>
          <w:t xml:space="preserve"> </w:t>
        </w:r>
      </w:ins>
      <w:ins w:id="26" w:author="Belkin, Jeff" w:date="2021-12-01T09:16:00Z">
        <w:r>
          <w:rPr>
            <w:rFonts w:ascii="Times New Roman" w:eastAsia="Times New Roman" w:hAnsi="Times New Roman" w:cs="Times New Roman"/>
            <w:sz w:val="20"/>
            <w:szCs w:val="20"/>
          </w:rPr>
          <w:t xml:space="preserve">written </w:t>
        </w:r>
      </w:ins>
      <w:ins w:id="27" w:author="Belkin, Jeff" w:date="2021-12-01T09:15:00Z">
        <w:r>
          <w:rPr>
            <w:rFonts w:ascii="Times New Roman" w:eastAsia="Times New Roman" w:hAnsi="Times New Roman" w:cs="Times New Roman"/>
            <w:sz w:val="20"/>
            <w:szCs w:val="20"/>
          </w:rPr>
          <w:t xml:space="preserve">mutual release by </w:t>
        </w:r>
      </w:ins>
      <w:ins w:id="28" w:author="Belkin, Jeff" w:date="2021-12-01T09:16:00Z">
        <w:r>
          <w:rPr>
            <w:rFonts w:ascii="Times New Roman" w:eastAsia="Times New Roman" w:hAnsi="Times New Roman" w:cs="Times New Roman"/>
            <w:sz w:val="20"/>
            <w:szCs w:val="20"/>
          </w:rPr>
          <w:t>Grantee and the Office or the State of Iowa of all claims</w:t>
        </w:r>
      </w:ins>
      <w:r>
        <w:rPr>
          <w:rFonts w:ascii="Times New Roman" w:eastAsia="Times New Roman" w:hAnsi="Times New Roman" w:cs="Times New Roman"/>
          <w:sz w:val="20"/>
          <w:szCs w:val="20"/>
        </w:rPr>
        <w:t>.</w:t>
      </w:r>
    </w:p>
    <w:p w14:paraId="023F3D3A"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Repayment Obligation.</w:t>
      </w:r>
      <w:r>
        <w:rPr>
          <w:rFonts w:ascii="Times New Roman" w:eastAsia="Times New Roman" w:hAnsi="Times New Roman" w:cs="Times New Roman"/>
          <w:sz w:val="20"/>
          <w:szCs w:val="20"/>
        </w:rPr>
        <w:t xml:space="preserve"> In the event that any funds, including any Authorized Prepayment, are deferred and/or disallowed as a result of any audits; was expended in violation of the laws applicable to the expenditure of such funds; </w:t>
      </w:r>
      <w:r>
        <w:rPr>
          <w:rFonts w:ascii="Times New Roman" w:eastAsia="Times New Roman" w:hAnsi="Times New Roman" w:cs="Times New Roman"/>
          <w:sz w:val="20"/>
          <w:szCs w:val="20"/>
        </w:rPr>
        <w:lastRenderedPageBreak/>
        <w:t>or any payment was comprised of claimed expenditures that did not constitute Allowable Expenditures; was not otherwise reimbursable hereunder; was improperly or incorrectly allocated; was unreasonable; was not supported by sufficient and appropriate documentation; or was otherwise made in a manner inconsistent with or in violation of the terms, conditions, or requirements of this Agreement, the NOFA, or any Applicable Laws, Grantee shall be liable to the Office for the full amount of any claim disallowed and for all related penalties incurred</w:t>
      </w:r>
      <w:ins w:id="29" w:author="Belkin, Jeff" w:date="2021-12-01T09:17:00Z">
        <w:r>
          <w:rPr>
            <w:rFonts w:ascii="Times New Roman" w:eastAsia="Times New Roman" w:hAnsi="Times New Roman" w:cs="Times New Roman"/>
            <w:sz w:val="20"/>
            <w:szCs w:val="20"/>
          </w:rPr>
          <w:t xml:space="preserve"> directly attributable to Grantee’s negligence or noncompliance,</w:t>
        </w:r>
      </w:ins>
      <w:r>
        <w:rPr>
          <w:rFonts w:ascii="Times New Roman" w:eastAsia="Times New Roman" w:hAnsi="Times New Roman" w:cs="Times New Roman"/>
          <w:sz w:val="20"/>
          <w:szCs w:val="20"/>
        </w:rPr>
        <w:t xml:space="preserve"> and Grantee shall immediately return to the Office funds subject to this Repayment Obligation. This remedy is in addition to and not to the exclusion of any other remedies available to the Office under this Agreement, at law, in equity, or otherwise.</w:t>
      </w:r>
    </w:p>
    <w:p w14:paraId="4F1C8E4B"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Set-off Against Sums Owed by Grantee</w:t>
      </w:r>
      <w:r>
        <w:rPr>
          <w:rFonts w:ascii="Times New Roman" w:eastAsia="Times New Roman" w:hAnsi="Times New Roman" w:cs="Times New Roman"/>
          <w:sz w:val="20"/>
          <w:szCs w:val="20"/>
        </w:rPr>
        <w:t>. In the event Grantee owes the Office or any other governmental entity of the State of Iowa any sum under this Agreement, or any other agreement, pursuant to a judgment, or pursuant to any law, rule, or order, the Office or its designee may set off such sum against any sum invoiced or claim for payment made to the Office or any other governmental entity to the State of Iowa issued or made by Grantee. In addition, any amounts due the Office as damages may be deducted by the Office from any money or sum payable by the Office to Grantee pursuant to this Agreement or any other agreement between Grantee and the Office.</w:t>
      </w:r>
    </w:p>
    <w:p w14:paraId="158BC43E"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Erroneous Payments and Credits</w:t>
      </w:r>
      <w:r>
        <w:rPr>
          <w:rFonts w:ascii="Times New Roman" w:eastAsia="Times New Roman" w:hAnsi="Times New Roman" w:cs="Times New Roman"/>
          <w:sz w:val="20"/>
          <w:szCs w:val="20"/>
        </w:rPr>
        <w:t xml:space="preserve">.  Grantee shall promptly pay or refund to the Office the full amount of any overpayment, erroneous payment, or unallowable expense within ten (10) business days after either discovery by the Grantee or notification by the Office of the overpayment, erroneous payment, or unallowable expense. In the event Grantee </w:t>
      </w:r>
      <w:ins w:id="30" w:author="Alston &amp; Bird" w:date="2021-11-30T22:11:00Z">
        <w:r>
          <w:rPr>
            <w:rFonts w:ascii="Times New Roman" w:eastAsia="Times New Roman" w:hAnsi="Times New Roman" w:cs="Times New Roman"/>
            <w:sz w:val="20"/>
            <w:szCs w:val="20"/>
          </w:rPr>
          <w:t xml:space="preserve">knowingly </w:t>
        </w:r>
      </w:ins>
      <w:r>
        <w:rPr>
          <w:rFonts w:ascii="Times New Roman" w:eastAsia="Times New Roman" w:hAnsi="Times New Roman" w:cs="Times New Roman"/>
          <w:sz w:val="20"/>
          <w:szCs w:val="20"/>
        </w:rPr>
        <w:t>fails to timely pay or refund any amounts due the Office under this Section (Erroneous Payments and Credits), the Office will charge interest of one percent (1%) per month compounded on the outstanding balance each month after the date the payment or refund is due, or the maximum amount allowed by law, whichever is greater. The Office may, in its sole discretion, elect to have Grantee apply any amounts due to the Office under this Section (Erroneous Payments and Credits) against any amounts payable by the Office under this Agreement or any other agreement between the Office and Grantee.</w:t>
      </w:r>
    </w:p>
    <w:p w14:paraId="2DF445B5" w14:textId="77777777" w:rsidR="002B2AD0" w:rsidRDefault="002B2AD0">
      <w:pPr>
        <w:widowControl/>
        <w:numPr>
          <w:ilvl w:val="1"/>
          <w:numId w:val="1"/>
        </w:numPr>
        <w:tabs>
          <w:tab w:val="left" w:pos="3960"/>
        </w:tabs>
        <w:ind w:right="18"/>
        <w:jc w:val="both"/>
        <w:rPr>
          <w:color w:val="000000"/>
        </w:rPr>
      </w:pPr>
      <w:r>
        <w:rPr>
          <w:rFonts w:ascii="Times New Roman" w:eastAsia="Times New Roman" w:hAnsi="Times New Roman" w:cs="Times New Roman"/>
          <w:i/>
          <w:color w:val="000000"/>
          <w:sz w:val="20"/>
          <w:szCs w:val="20"/>
        </w:rPr>
        <w:t>Reimbursable Expenses</w:t>
      </w:r>
      <w:r>
        <w:rPr>
          <w:rFonts w:ascii="Times New Roman" w:eastAsia="Times New Roman" w:hAnsi="Times New Roman" w:cs="Times New Roman"/>
          <w:color w:val="000000"/>
          <w:sz w:val="20"/>
          <w:szCs w:val="20"/>
        </w:rPr>
        <w:t xml:space="preserve">. With the exception of Allowable Expenditures or </w:t>
      </w:r>
      <w:r>
        <w:rPr>
          <w:rFonts w:ascii="Times New Roman" w:eastAsia="Times New Roman" w:hAnsi="Times New Roman" w:cs="Times New Roman"/>
          <w:sz w:val="20"/>
          <w:szCs w:val="20"/>
        </w:rPr>
        <w:t>other reimbursable expenses or costs expressly contemplated hereunder</w:t>
      </w:r>
      <w:r>
        <w:rPr>
          <w:rFonts w:ascii="Times New Roman" w:eastAsia="Times New Roman" w:hAnsi="Times New Roman" w:cs="Times New Roman"/>
          <w:color w:val="000000"/>
          <w:sz w:val="20"/>
          <w:szCs w:val="20"/>
        </w:rPr>
        <w:t xml:space="preserve">, there shall be no other reimbursable expenses associated with this Agreement. Except for expenditures that constitute Allowable Expenditures </w:t>
      </w:r>
      <w:r>
        <w:rPr>
          <w:rFonts w:ascii="Times New Roman" w:eastAsia="Times New Roman" w:hAnsi="Times New Roman" w:cs="Times New Roman"/>
          <w:sz w:val="20"/>
          <w:szCs w:val="20"/>
        </w:rPr>
        <w:t>or other reimbursable expenses or costs expressly contemplated hereunder</w:t>
      </w:r>
      <w:r>
        <w:rPr>
          <w:rFonts w:ascii="Times New Roman" w:eastAsia="Times New Roman" w:hAnsi="Times New Roman" w:cs="Times New Roman"/>
          <w:color w:val="000000"/>
          <w:sz w:val="20"/>
          <w:szCs w:val="20"/>
        </w:rPr>
        <w:t>, Grantee shall be solely responsible for all costs, charges and expenses it incurs in connection with its performance under this Agreement, including, but not limited to, travel, mileage, meals, lodging, equipment, supplies, personnel, salaries, benefits, insurance, training, conferences, telephone, utilities, start-up costs, and all other costs and expenses of Grantee.</w:t>
      </w:r>
    </w:p>
    <w:p w14:paraId="0F22F9AA" w14:textId="77777777" w:rsidR="002B2AD0" w:rsidRDefault="002B2AD0">
      <w:pPr>
        <w:widowControl/>
        <w:numPr>
          <w:ilvl w:val="0"/>
          <w:numId w:val="1"/>
        </w:numPr>
        <w:tabs>
          <w:tab w:val="left" w:pos="3960"/>
        </w:tabs>
        <w:ind w:right="18"/>
        <w:jc w:val="both"/>
      </w:pPr>
      <w:r>
        <w:rPr>
          <w:rFonts w:ascii="Times New Roman" w:eastAsia="Times New Roman" w:hAnsi="Times New Roman" w:cs="Times New Roman"/>
          <w:b/>
          <w:sz w:val="20"/>
          <w:szCs w:val="20"/>
        </w:rPr>
        <w:t>Default and Termination.</w:t>
      </w:r>
    </w:p>
    <w:p w14:paraId="4BD0981E"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Termination for Cause by the Office</w:t>
      </w:r>
      <w:r>
        <w:rPr>
          <w:rFonts w:ascii="Times New Roman" w:eastAsia="Times New Roman" w:hAnsi="Times New Roman" w:cs="Times New Roman"/>
          <w:sz w:val="20"/>
          <w:szCs w:val="20"/>
        </w:rPr>
        <w:t xml:space="preserve">. The Office may terminate this Agreement without penalty or legal liability upon written notice of Grantee’s breach of any term, condition, requirement, or provision of this Agreement, if such breach is not cured within the </w:t>
      </w:r>
      <w:ins w:id="31" w:author="Alston &amp; Bird" w:date="2021-11-30T22:14:00Z">
        <w:r>
          <w:rPr>
            <w:rFonts w:ascii="Times New Roman" w:eastAsia="Times New Roman" w:hAnsi="Times New Roman" w:cs="Times New Roman"/>
            <w:sz w:val="20"/>
            <w:szCs w:val="20"/>
          </w:rPr>
          <w:t xml:space="preserve">reasonable </w:t>
        </w:r>
      </w:ins>
      <w:r>
        <w:rPr>
          <w:rFonts w:ascii="Times New Roman" w:eastAsia="Times New Roman" w:hAnsi="Times New Roman" w:cs="Times New Roman"/>
          <w:sz w:val="20"/>
          <w:szCs w:val="20"/>
        </w:rPr>
        <w:t>time period specified in the Office’s notice of breach or any subsequent notice or correspondence delivered by the Office to Grantee. Whether Grantee has sufficiently cured the breach shall be determined in the sole discretion of the Office. In addition, the Office may terminate this Agreement effective immediately without penalty or legal liability and without advance notice or opportunity to cure for any of the following reasons:</w:t>
      </w:r>
    </w:p>
    <w:p w14:paraId="1C689AEE" w14:textId="77777777" w:rsidR="002B2AD0" w:rsidRDefault="002B2AD0">
      <w:pPr>
        <w:widowControl/>
        <w:numPr>
          <w:ilvl w:val="2"/>
          <w:numId w:val="1"/>
        </w:numPr>
        <w:tabs>
          <w:tab w:val="left" w:pos="3960"/>
        </w:tabs>
        <w:ind w:left="2250" w:right="18"/>
        <w:jc w:val="both"/>
      </w:pPr>
      <w:r>
        <w:rPr>
          <w:rFonts w:ascii="Times New Roman" w:eastAsia="Times New Roman" w:hAnsi="Times New Roman" w:cs="Times New Roman"/>
          <w:sz w:val="20"/>
          <w:szCs w:val="20"/>
        </w:rPr>
        <w:t xml:space="preserve">Grantee, directly </w:t>
      </w:r>
      <w:del w:id="32" w:author="Alston &amp; Bird" w:date="2021-11-30T22:18:00Z">
        <w:r>
          <w:rPr>
            <w:rFonts w:ascii="Times New Roman" w:eastAsia="Times New Roman" w:hAnsi="Times New Roman" w:cs="Times New Roman"/>
            <w:sz w:val="20"/>
            <w:szCs w:val="20"/>
          </w:rPr>
          <w:delText xml:space="preserve">or indirectly, </w:delText>
        </w:r>
      </w:del>
      <w:r>
        <w:rPr>
          <w:rFonts w:ascii="Times New Roman" w:eastAsia="Times New Roman" w:hAnsi="Times New Roman" w:cs="Times New Roman"/>
          <w:sz w:val="20"/>
          <w:szCs w:val="20"/>
        </w:rPr>
        <w:t>furnished any statement, representation, warranty or certification in connection with this Agreement, including as set forth in Attachment B (Federal Funding—Required Provisions), attached hereto, that is false, deceptive, or materially incorrect or incomplete;</w:t>
      </w:r>
    </w:p>
    <w:p w14:paraId="740C62BE" w14:textId="77777777" w:rsidR="002B2AD0" w:rsidRDefault="002B2AD0">
      <w:pPr>
        <w:widowControl/>
        <w:numPr>
          <w:ilvl w:val="2"/>
          <w:numId w:val="1"/>
        </w:numPr>
        <w:tabs>
          <w:tab w:val="left" w:pos="3960"/>
        </w:tabs>
        <w:ind w:left="2250" w:right="18"/>
        <w:jc w:val="both"/>
      </w:pPr>
      <w:r>
        <w:rPr>
          <w:rFonts w:ascii="Times New Roman" w:eastAsia="Times New Roman" w:hAnsi="Times New Roman" w:cs="Times New Roman"/>
          <w:sz w:val="20"/>
          <w:szCs w:val="20"/>
        </w:rPr>
        <w:t>Grantee or Grantee’s Project(s) as implemented has violated or failed to comply with any Applicable Laws, including any Applicable Laws identified or referenced in Attachment B (Federal Funding—Required Provisions), attached hereto;</w:t>
      </w:r>
    </w:p>
    <w:p w14:paraId="1A34FB67" w14:textId="77777777" w:rsidR="002B2AD0" w:rsidRDefault="002B2AD0">
      <w:pPr>
        <w:widowControl/>
        <w:numPr>
          <w:ilvl w:val="2"/>
          <w:numId w:val="1"/>
        </w:numPr>
        <w:tabs>
          <w:tab w:val="left" w:pos="3960"/>
        </w:tabs>
        <w:ind w:left="2250" w:right="18"/>
        <w:jc w:val="both"/>
      </w:pPr>
      <w:r>
        <w:rPr>
          <w:rFonts w:ascii="Times New Roman" w:eastAsia="Times New Roman" w:hAnsi="Times New Roman" w:cs="Times New Roman"/>
          <w:sz w:val="20"/>
          <w:szCs w:val="20"/>
        </w:rPr>
        <w:t xml:space="preserve">Grantee’s officers, directors, employees, agents, subsidiaries, affiliates, contractors, subcontractors, or a Grantee Contractor has </w:t>
      </w:r>
      <w:ins w:id="33" w:author="Alston &amp; Bird" w:date="2021-11-30T22:18:00Z">
        <w:r>
          <w:rPr>
            <w:rFonts w:ascii="Times New Roman" w:eastAsia="Times New Roman" w:hAnsi="Times New Roman" w:cs="Times New Roman"/>
            <w:sz w:val="20"/>
            <w:szCs w:val="20"/>
          </w:rPr>
          <w:t>been</w:t>
        </w:r>
      </w:ins>
      <w:ins w:id="34" w:author="Alston &amp; Bird" w:date="2021-11-30T22:19:00Z">
        <w:r>
          <w:rPr>
            <w:rFonts w:ascii="Times New Roman" w:eastAsia="Times New Roman" w:hAnsi="Times New Roman" w:cs="Times New Roman"/>
            <w:sz w:val="20"/>
            <w:szCs w:val="20"/>
          </w:rPr>
          <w:t xml:space="preserve"> proven to have </w:t>
        </w:r>
      </w:ins>
      <w:r>
        <w:rPr>
          <w:rFonts w:ascii="Times New Roman" w:eastAsia="Times New Roman" w:hAnsi="Times New Roman" w:cs="Times New Roman"/>
          <w:sz w:val="20"/>
          <w:szCs w:val="20"/>
        </w:rPr>
        <w:t>committed or engaged in fraud, misappropriation, embezzlement, malfeasance, misfeasance, or bad faith;</w:t>
      </w:r>
    </w:p>
    <w:p w14:paraId="7D9D52F0" w14:textId="77777777" w:rsidR="002B2AD0" w:rsidRDefault="002B2AD0">
      <w:pPr>
        <w:widowControl/>
        <w:numPr>
          <w:ilvl w:val="2"/>
          <w:numId w:val="1"/>
        </w:numPr>
        <w:tabs>
          <w:tab w:val="left" w:pos="3960"/>
        </w:tabs>
        <w:ind w:left="2250" w:right="18"/>
        <w:jc w:val="both"/>
      </w:pPr>
      <w:r>
        <w:rPr>
          <w:rFonts w:ascii="Times New Roman" w:eastAsia="Times New Roman" w:hAnsi="Times New Roman" w:cs="Times New Roman"/>
          <w:sz w:val="20"/>
          <w:szCs w:val="20"/>
        </w:rPr>
        <w:t>Grantee terminates</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or suspends its business;</w:t>
      </w:r>
    </w:p>
    <w:p w14:paraId="1783CE0E" w14:textId="77777777" w:rsidR="002B2AD0" w:rsidRDefault="002B2AD0">
      <w:pPr>
        <w:widowControl/>
        <w:numPr>
          <w:ilvl w:val="2"/>
          <w:numId w:val="1"/>
        </w:numPr>
        <w:tabs>
          <w:tab w:val="left" w:pos="3960"/>
        </w:tabs>
        <w:ind w:left="2250" w:right="18"/>
        <w:jc w:val="both"/>
      </w:pPr>
      <w:r>
        <w:rPr>
          <w:rFonts w:ascii="Times New Roman" w:eastAsia="Times New Roman" w:hAnsi="Times New Roman" w:cs="Times New Roman"/>
          <w:sz w:val="20"/>
          <w:szCs w:val="20"/>
        </w:rPr>
        <w:t>Grantee’s authorization to engage in business either in Iowa or where organized is suspended, terminated, revoked, or forfeited;</w:t>
      </w:r>
    </w:p>
    <w:p w14:paraId="3684B525" w14:textId="77777777" w:rsidR="002B2AD0" w:rsidRDefault="002B2AD0">
      <w:pPr>
        <w:widowControl/>
        <w:numPr>
          <w:ilvl w:val="2"/>
          <w:numId w:val="1"/>
        </w:numPr>
        <w:tabs>
          <w:tab w:val="left" w:pos="3960"/>
        </w:tabs>
        <w:ind w:left="2250" w:right="18"/>
        <w:jc w:val="both"/>
      </w:pPr>
      <w:r>
        <w:rPr>
          <w:rFonts w:ascii="Times New Roman" w:eastAsia="Times New Roman" w:hAnsi="Times New Roman" w:cs="Times New Roman"/>
          <w:sz w:val="20"/>
          <w:szCs w:val="20"/>
        </w:rPr>
        <w:t xml:space="preserve">The Office determines </w:t>
      </w:r>
      <w:del w:id="35" w:author="Alston &amp; Bird" w:date="2021-11-30T22:19:00Z">
        <w:r>
          <w:rPr>
            <w:rFonts w:ascii="Times New Roman" w:eastAsia="Times New Roman" w:hAnsi="Times New Roman" w:cs="Times New Roman"/>
            <w:sz w:val="20"/>
            <w:szCs w:val="20"/>
          </w:rPr>
          <w:delText xml:space="preserve">or believes </w:delText>
        </w:r>
      </w:del>
      <w:r>
        <w:rPr>
          <w:rFonts w:ascii="Times New Roman" w:eastAsia="Times New Roman" w:hAnsi="Times New Roman" w:cs="Times New Roman"/>
          <w:sz w:val="20"/>
          <w:szCs w:val="20"/>
        </w:rPr>
        <w:t>Grantee has engaged in conduct that has or may expose the Office or the State to material liability;</w:t>
      </w:r>
    </w:p>
    <w:p w14:paraId="1C261FEA" w14:textId="77777777" w:rsidR="002B2AD0" w:rsidRDefault="002B2AD0">
      <w:pPr>
        <w:widowControl/>
        <w:numPr>
          <w:ilvl w:val="2"/>
          <w:numId w:val="1"/>
        </w:numPr>
        <w:tabs>
          <w:tab w:val="left" w:pos="3960"/>
        </w:tabs>
        <w:ind w:left="2250" w:right="18"/>
        <w:jc w:val="both"/>
      </w:pPr>
      <w:r>
        <w:rPr>
          <w:rFonts w:ascii="Times New Roman" w:eastAsia="Times New Roman" w:hAnsi="Times New Roman" w:cs="Times New Roman"/>
          <w:sz w:val="20"/>
          <w:szCs w:val="20"/>
        </w:rPr>
        <w:t xml:space="preserve">The Office determines </w:t>
      </w:r>
      <w:del w:id="36" w:author="Alston &amp; Bird" w:date="2021-11-30T23:04:00Z">
        <w:r>
          <w:rPr>
            <w:rFonts w:ascii="Times New Roman" w:eastAsia="Times New Roman" w:hAnsi="Times New Roman" w:cs="Times New Roman"/>
            <w:sz w:val="20"/>
            <w:szCs w:val="20"/>
          </w:rPr>
          <w:delText xml:space="preserve">or believes </w:delText>
        </w:r>
      </w:del>
      <w:r>
        <w:rPr>
          <w:rFonts w:ascii="Times New Roman" w:eastAsia="Times New Roman" w:hAnsi="Times New Roman" w:cs="Times New Roman"/>
          <w:sz w:val="20"/>
          <w:szCs w:val="20"/>
        </w:rPr>
        <w:t xml:space="preserve">Grantee is not ultimately a </w:t>
      </w:r>
      <w:r>
        <w:rPr>
          <w:rFonts w:ascii="Times New Roman" w:eastAsia="Times New Roman" w:hAnsi="Times New Roman" w:cs="Times New Roman"/>
          <w:b/>
          <w:sz w:val="20"/>
          <w:szCs w:val="20"/>
        </w:rPr>
        <w:t>“Responsible Grantee</w:t>
      </w:r>
      <w:r>
        <w:rPr>
          <w:rFonts w:ascii="Times New Roman" w:eastAsia="Times New Roman" w:hAnsi="Times New Roman" w:cs="Times New Roman"/>
          <w:sz w:val="20"/>
          <w:szCs w:val="20"/>
        </w:rPr>
        <w:t>,</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which shall be determined under the </w:t>
      </w:r>
      <w:del w:id="37" w:author="Alston &amp; Bird" w:date="2021-11-30T23:04:00Z">
        <w:r>
          <w:rPr>
            <w:rFonts w:ascii="Times New Roman" w:eastAsia="Times New Roman" w:hAnsi="Times New Roman" w:cs="Times New Roman"/>
            <w:sz w:val="20"/>
            <w:szCs w:val="20"/>
          </w:rPr>
          <w:delText xml:space="preserve">the </w:delText>
        </w:r>
      </w:del>
      <w:r>
        <w:rPr>
          <w:rFonts w:ascii="Times New Roman" w:eastAsia="Times New Roman" w:hAnsi="Times New Roman" w:cs="Times New Roman"/>
          <w:sz w:val="20"/>
          <w:szCs w:val="20"/>
        </w:rPr>
        <w:t>same standards set forth in the definition of Responsible Applicant in the NOFA;</w:t>
      </w:r>
    </w:p>
    <w:p w14:paraId="7DA314D1" w14:textId="77777777" w:rsidR="002B2AD0" w:rsidRDefault="002B2AD0">
      <w:pPr>
        <w:widowControl/>
        <w:numPr>
          <w:ilvl w:val="2"/>
          <w:numId w:val="1"/>
        </w:numPr>
        <w:tabs>
          <w:tab w:val="left" w:pos="3960"/>
        </w:tabs>
        <w:ind w:left="2250" w:right="18"/>
        <w:jc w:val="both"/>
      </w:pPr>
      <w:bookmarkStart w:id="38" w:name="_heading=h.gjdgxs" w:colFirst="0" w:colLast="0"/>
      <w:bookmarkEnd w:id="38"/>
      <w:r>
        <w:rPr>
          <w:rFonts w:ascii="Times New Roman" w:eastAsia="Times New Roman" w:hAnsi="Times New Roman" w:cs="Times New Roman"/>
          <w:sz w:val="20"/>
          <w:szCs w:val="20"/>
        </w:rPr>
        <w:t>Any of the following has been engaged in by or occurred with respect to Grantee or any corporation, shareholder, or entity having or owning a controlling interest in Grantee:</w:t>
      </w:r>
    </w:p>
    <w:p w14:paraId="74629AB2" w14:textId="77777777" w:rsidR="002B2AD0" w:rsidRDefault="002B2AD0">
      <w:pPr>
        <w:widowControl/>
        <w:numPr>
          <w:ilvl w:val="3"/>
          <w:numId w:val="1"/>
        </w:numPr>
        <w:tabs>
          <w:tab w:val="left" w:pos="3960"/>
        </w:tabs>
        <w:ind w:left="3240" w:right="18"/>
        <w:jc w:val="both"/>
      </w:pPr>
      <w:r>
        <w:rPr>
          <w:rFonts w:ascii="Times New Roman" w:eastAsia="Times New Roman" w:hAnsi="Times New Roman" w:cs="Times New Roman"/>
          <w:sz w:val="20"/>
          <w:szCs w:val="20"/>
        </w:rPr>
        <w:t xml:space="preserve">Commencing or permitting a filing against it which is not discharged within ninety (90) days, of a case or other proceeding seeking liquidation, reorganization, or other relief with respect to itself or its debts under any bankruptcy, insolvency, or other similar law now or hereafter in effect; or filing an answer admitting the material allegations of a petition filed against it in any </w:t>
      </w:r>
      <w:r>
        <w:rPr>
          <w:rFonts w:ascii="Times New Roman" w:eastAsia="Times New Roman" w:hAnsi="Times New Roman" w:cs="Times New Roman"/>
          <w:sz w:val="20"/>
          <w:szCs w:val="20"/>
        </w:rPr>
        <w:lastRenderedPageBreak/>
        <w:t>involuntary case or other proceeding commenced against it seeking liquidation, reorganization, or other relief under any bankruptcy, insolvency, or other similar law now or hereafter in effect with respect to it or its debts; or consenting to any such relief or to the appointment of or taking possession by any such official in any voluntary case or other proceeding commenced against it seeking liquidation, reorganization, or other relief under any bankruptcy, insolvency, or other similar law now or hereafter in effect with respect to it or its debts;</w:t>
      </w:r>
    </w:p>
    <w:p w14:paraId="05D599C6" w14:textId="77777777" w:rsidR="002B2AD0" w:rsidRDefault="002B2AD0">
      <w:pPr>
        <w:widowControl/>
        <w:numPr>
          <w:ilvl w:val="3"/>
          <w:numId w:val="1"/>
        </w:numPr>
        <w:tabs>
          <w:tab w:val="left" w:pos="3960"/>
        </w:tabs>
        <w:ind w:left="3240" w:right="18"/>
        <w:jc w:val="both"/>
      </w:pPr>
      <w:r>
        <w:rPr>
          <w:rFonts w:ascii="Times New Roman" w:eastAsia="Times New Roman" w:hAnsi="Times New Roman" w:cs="Times New Roman"/>
          <w:sz w:val="20"/>
          <w:szCs w:val="20"/>
        </w:rPr>
        <w:t>Seeking or suffering the appointment of a trustee, receiver, liquidator, custodian or other similar official of it or any substantial part of its assets;</w:t>
      </w:r>
    </w:p>
    <w:p w14:paraId="6E790530" w14:textId="77777777" w:rsidR="002B2AD0" w:rsidRDefault="002B2AD0">
      <w:pPr>
        <w:widowControl/>
        <w:numPr>
          <w:ilvl w:val="3"/>
          <w:numId w:val="1"/>
        </w:numPr>
        <w:tabs>
          <w:tab w:val="left" w:pos="3960"/>
        </w:tabs>
        <w:ind w:left="3240" w:right="18"/>
        <w:jc w:val="both"/>
      </w:pPr>
      <w:r>
        <w:rPr>
          <w:rFonts w:ascii="Times New Roman" w:eastAsia="Times New Roman" w:hAnsi="Times New Roman" w:cs="Times New Roman"/>
          <w:sz w:val="20"/>
          <w:szCs w:val="20"/>
        </w:rPr>
        <w:t>Making an assignment for the benefit of creditors;</w:t>
      </w:r>
    </w:p>
    <w:p w14:paraId="33C8EE7C" w14:textId="77777777" w:rsidR="002B2AD0" w:rsidRDefault="002B2AD0">
      <w:pPr>
        <w:widowControl/>
        <w:numPr>
          <w:ilvl w:val="3"/>
          <w:numId w:val="1"/>
        </w:numPr>
        <w:tabs>
          <w:tab w:val="left" w:pos="3960"/>
        </w:tabs>
        <w:ind w:left="3240" w:right="18"/>
        <w:jc w:val="both"/>
      </w:pPr>
      <w:r>
        <w:rPr>
          <w:rFonts w:ascii="Times New Roman" w:eastAsia="Times New Roman" w:hAnsi="Times New Roman" w:cs="Times New Roman"/>
          <w:sz w:val="20"/>
          <w:szCs w:val="20"/>
        </w:rPr>
        <w:t>Failing, being unable, or admitting in writing the inability generally to pay its debts or obligations as they become due or failing to maintain a positive net worth and such additional capital and liquidity as is reasonably adequate or necessary in connection with Grantee’s performance of its obligations under this Agreement; or</w:t>
      </w:r>
    </w:p>
    <w:p w14:paraId="3E71E230" w14:textId="77777777" w:rsidR="002B2AD0" w:rsidRDefault="002B2AD0">
      <w:pPr>
        <w:widowControl/>
        <w:numPr>
          <w:ilvl w:val="3"/>
          <w:numId w:val="1"/>
        </w:numPr>
        <w:tabs>
          <w:tab w:val="left" w:pos="3960"/>
        </w:tabs>
        <w:ind w:left="3240" w:right="18"/>
        <w:jc w:val="both"/>
        <w:rPr>
          <w:color w:val="000000"/>
        </w:rPr>
      </w:pPr>
      <w:r>
        <w:rPr>
          <w:rFonts w:ascii="Times New Roman" w:eastAsia="Times New Roman" w:hAnsi="Times New Roman" w:cs="Times New Roman"/>
          <w:color w:val="000000"/>
          <w:sz w:val="20"/>
          <w:szCs w:val="20"/>
        </w:rPr>
        <w:t>Taking any action to authorize any of the foregoing.</w:t>
      </w:r>
    </w:p>
    <w:p w14:paraId="31FF2ECB" w14:textId="77777777" w:rsidR="002B2AD0" w:rsidRDefault="002B2AD0">
      <w:pPr>
        <w:widowControl/>
        <w:tabs>
          <w:tab w:val="left" w:pos="3960"/>
        </w:tabs>
        <w:ind w:left="1440"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Grantee shall notify the Office in writing if any of the foregoing events occur that would authorize the Office to immediately terminate this Agreement.</w:t>
      </w:r>
    </w:p>
    <w:p w14:paraId="25B2F60B" w14:textId="77777777" w:rsidR="002B2AD0" w:rsidRDefault="002B2AD0">
      <w:pPr>
        <w:widowControl/>
        <w:numPr>
          <w:ilvl w:val="1"/>
          <w:numId w:val="1"/>
        </w:numPr>
        <w:jc w:val="both"/>
      </w:pPr>
      <w:r>
        <w:rPr>
          <w:rFonts w:ascii="Times New Roman" w:eastAsia="Times New Roman" w:hAnsi="Times New Roman" w:cs="Times New Roman"/>
          <w:i/>
          <w:sz w:val="20"/>
          <w:szCs w:val="20"/>
        </w:rPr>
        <w:t>Remedies for Breach of Contract.</w:t>
      </w:r>
      <w:r>
        <w:rPr>
          <w:rFonts w:ascii="Times New Roman" w:eastAsia="Times New Roman" w:hAnsi="Times New Roman" w:cs="Times New Roman"/>
          <w:sz w:val="20"/>
          <w:szCs w:val="20"/>
        </w:rPr>
        <w:t xml:space="preserve"> In addition to and not to the exclusion of any remedies available at law, Grantee’s breach of this Agreement may result in one or all of the following remedies: </w:t>
      </w:r>
    </w:p>
    <w:p w14:paraId="5D95C4BC" w14:textId="77777777" w:rsidR="002B2AD0" w:rsidRDefault="002B2AD0" w:rsidP="002B2AD0">
      <w:pPr>
        <w:widowControl/>
        <w:ind w:left="2340"/>
        <w:jc w:val="both"/>
      </w:pPr>
      <w:del w:id="39" w:author="Alston &amp; Bird" w:date="2021-11-30T23:05:00Z">
        <w:r>
          <w:rPr>
            <w:rFonts w:ascii="Times New Roman" w:eastAsia="Times New Roman" w:hAnsi="Times New Roman" w:cs="Times New Roman"/>
            <w:sz w:val="20"/>
            <w:szCs w:val="20"/>
          </w:rPr>
          <w:delText xml:space="preserve">Grantee will forfeit funds awarded pursuant to this Agreement; </w:delText>
        </w:r>
      </w:del>
    </w:p>
    <w:p w14:paraId="55A937BD" w14:textId="77777777" w:rsidR="002B2AD0" w:rsidRDefault="002B2AD0">
      <w:pPr>
        <w:widowControl/>
        <w:numPr>
          <w:ilvl w:val="2"/>
          <w:numId w:val="1"/>
        </w:numPr>
        <w:ind w:left="2340"/>
        <w:jc w:val="both"/>
      </w:pPr>
      <w:r>
        <w:rPr>
          <w:rFonts w:ascii="Times New Roman" w:eastAsia="Times New Roman" w:hAnsi="Times New Roman" w:cs="Times New Roman"/>
          <w:sz w:val="20"/>
          <w:szCs w:val="20"/>
        </w:rPr>
        <w:t>Grantee will be ineligible for future grant awards offered by or through the State;</w:t>
      </w:r>
    </w:p>
    <w:p w14:paraId="57CC2686" w14:textId="77777777" w:rsidR="002B2AD0" w:rsidRDefault="002B2AD0">
      <w:pPr>
        <w:widowControl/>
        <w:numPr>
          <w:ilvl w:val="2"/>
          <w:numId w:val="1"/>
        </w:numPr>
        <w:ind w:left="2340"/>
        <w:jc w:val="both"/>
      </w:pPr>
      <w:r>
        <w:rPr>
          <w:rFonts w:ascii="Times New Roman" w:eastAsia="Times New Roman" w:hAnsi="Times New Roman" w:cs="Times New Roman"/>
          <w:sz w:val="20"/>
          <w:szCs w:val="20"/>
        </w:rPr>
        <w:t>Grantee will be subject to other sanctions as provided by Applicable Laws.</w:t>
      </w:r>
    </w:p>
    <w:p w14:paraId="4DEECCDA"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Termination Due to Lack of Funds or Change in Law</w:t>
      </w:r>
      <w:r>
        <w:rPr>
          <w:rFonts w:ascii="Times New Roman" w:eastAsia="Times New Roman" w:hAnsi="Times New Roman" w:cs="Times New Roman"/>
          <w:smallCaps/>
          <w:sz w:val="20"/>
          <w:szCs w:val="20"/>
        </w:rPr>
        <w:t>. </w:t>
      </w:r>
      <w:r>
        <w:rPr>
          <w:rFonts w:ascii="Times New Roman" w:eastAsia="Times New Roman" w:hAnsi="Times New Roman" w:cs="Times New Roman"/>
          <w:sz w:val="20"/>
          <w:szCs w:val="20"/>
        </w:rPr>
        <w:t>Notwithstanding anything in this Agreement to the contrary, the Office shall have the right to terminate this Agreement without penalty or legal liability and without any advance notice as a result of any of the following:</w:t>
      </w:r>
    </w:p>
    <w:p w14:paraId="5D35AFCB" w14:textId="77777777" w:rsidR="002B2AD0" w:rsidRDefault="002B2AD0">
      <w:pPr>
        <w:widowControl/>
        <w:numPr>
          <w:ilvl w:val="2"/>
          <w:numId w:val="1"/>
        </w:numPr>
        <w:tabs>
          <w:tab w:val="left" w:pos="3960"/>
        </w:tabs>
        <w:ind w:left="2340" w:right="18"/>
        <w:jc w:val="both"/>
      </w:pPr>
      <w:r>
        <w:rPr>
          <w:rFonts w:ascii="Times New Roman" w:eastAsia="Times New Roman" w:hAnsi="Times New Roman" w:cs="Times New Roman"/>
          <w:sz w:val="20"/>
          <w:szCs w:val="20"/>
        </w:rPr>
        <w:t>The legislature, governor, or other applicable governing body fail in the sole opinion of the Office to appropriate funds sufficient to allow the Office to either meet its obligations under this Agreement or to operate as required and to fulfill its obligations under this Agreement;</w:t>
      </w:r>
    </w:p>
    <w:p w14:paraId="6FA5EE76" w14:textId="77777777" w:rsidR="002B2AD0" w:rsidRDefault="002B2AD0">
      <w:pPr>
        <w:widowControl/>
        <w:numPr>
          <w:ilvl w:val="2"/>
          <w:numId w:val="1"/>
        </w:numPr>
        <w:tabs>
          <w:tab w:val="left" w:pos="3960"/>
        </w:tabs>
        <w:ind w:left="2340" w:right="18"/>
        <w:jc w:val="both"/>
      </w:pPr>
      <w:r>
        <w:rPr>
          <w:rFonts w:ascii="Times New Roman" w:eastAsia="Times New Roman" w:hAnsi="Times New Roman" w:cs="Times New Roman"/>
          <w:sz w:val="20"/>
          <w:szCs w:val="20"/>
        </w:rPr>
        <w:t>If funds are de-appropriated, reduced, not allocated, or receipt of funds is delayed, or if any funds or revenues needed by the Office to make any payment hereunder are insufficient or unavailable for any other reason as determined by the Office in its sole discretion;</w:t>
      </w:r>
    </w:p>
    <w:p w14:paraId="4BBA1E67" w14:textId="77777777" w:rsidR="002B2AD0" w:rsidRDefault="002B2AD0">
      <w:pPr>
        <w:widowControl/>
        <w:numPr>
          <w:ilvl w:val="2"/>
          <w:numId w:val="1"/>
        </w:numPr>
        <w:tabs>
          <w:tab w:val="left" w:pos="3960"/>
        </w:tabs>
        <w:ind w:left="2340" w:right="18"/>
        <w:jc w:val="both"/>
      </w:pPr>
      <w:r>
        <w:rPr>
          <w:rFonts w:ascii="Times New Roman" w:eastAsia="Times New Roman" w:hAnsi="Times New Roman" w:cs="Times New Roman"/>
          <w:sz w:val="20"/>
          <w:szCs w:val="20"/>
        </w:rPr>
        <w:t>If the Office’s authorization to conduct its business or engage in activities or operations related to the subject matter of this Agreement is withdrawn or materially altered or modified;</w:t>
      </w:r>
    </w:p>
    <w:p w14:paraId="3E2D20DF" w14:textId="77777777" w:rsidR="002B2AD0" w:rsidRDefault="002B2AD0">
      <w:pPr>
        <w:widowControl/>
        <w:numPr>
          <w:ilvl w:val="2"/>
          <w:numId w:val="1"/>
        </w:numPr>
        <w:tabs>
          <w:tab w:val="left" w:pos="3960"/>
        </w:tabs>
        <w:ind w:left="2340" w:right="18"/>
        <w:jc w:val="both"/>
      </w:pPr>
      <w:r>
        <w:rPr>
          <w:rFonts w:ascii="Times New Roman" w:eastAsia="Times New Roman" w:hAnsi="Times New Roman" w:cs="Times New Roman"/>
          <w:sz w:val="20"/>
          <w:szCs w:val="20"/>
        </w:rPr>
        <w:t>If the Office’s duties, programs, or responsibilities are modified or materially altered;</w:t>
      </w:r>
    </w:p>
    <w:p w14:paraId="6452E17A" w14:textId="77777777" w:rsidR="002B2AD0" w:rsidRDefault="002B2AD0">
      <w:pPr>
        <w:widowControl/>
        <w:numPr>
          <w:ilvl w:val="2"/>
          <w:numId w:val="1"/>
        </w:numPr>
        <w:tabs>
          <w:tab w:val="left" w:pos="3960"/>
        </w:tabs>
        <w:ind w:left="2340" w:right="18"/>
        <w:jc w:val="both"/>
      </w:pPr>
      <w:r>
        <w:rPr>
          <w:rFonts w:ascii="Times New Roman" w:eastAsia="Times New Roman" w:hAnsi="Times New Roman" w:cs="Times New Roman"/>
          <w:sz w:val="20"/>
          <w:szCs w:val="20"/>
        </w:rPr>
        <w:t>If there is a decision of any court, administrative law judge, or an arbitration panel or any law, rule, regulation, or order is enacted, promulgated, or issued that materially or adversely affects the Office’s ability to fulfill any of its obligations under this Agreement; or</w:t>
      </w:r>
    </w:p>
    <w:p w14:paraId="5AA0F6AF" w14:textId="77777777" w:rsidR="002B2AD0" w:rsidRDefault="002B2AD0">
      <w:pPr>
        <w:widowControl/>
        <w:numPr>
          <w:ilvl w:val="2"/>
          <w:numId w:val="1"/>
        </w:numPr>
        <w:ind w:left="2340" w:right="18"/>
        <w:jc w:val="both"/>
        <w:rPr>
          <w:color w:val="000000"/>
        </w:rPr>
      </w:pPr>
      <w:r>
        <w:rPr>
          <w:rFonts w:ascii="Times New Roman" w:eastAsia="Times New Roman" w:hAnsi="Times New Roman" w:cs="Times New Roman"/>
          <w:color w:val="000000"/>
          <w:sz w:val="20"/>
          <w:szCs w:val="20"/>
        </w:rPr>
        <w:t>In the event any audit (whether state or federal) or other review, the Office, or United States governmental entity:</w:t>
      </w:r>
    </w:p>
    <w:p w14:paraId="6C2490F5" w14:textId="77777777" w:rsidR="002B2AD0" w:rsidRDefault="002B2AD0">
      <w:pPr>
        <w:widowControl/>
        <w:numPr>
          <w:ilvl w:val="3"/>
          <w:numId w:val="1"/>
        </w:numPr>
        <w:ind w:right="18"/>
        <w:jc w:val="both"/>
      </w:pPr>
      <w:r>
        <w:rPr>
          <w:rFonts w:ascii="Times New Roman" w:eastAsia="Times New Roman" w:hAnsi="Times New Roman" w:cs="Times New Roman"/>
          <w:sz w:val="20"/>
          <w:szCs w:val="20"/>
        </w:rPr>
        <w:t xml:space="preserve">Takes exception to the Project(s) provided under this Agreement for which state or federal reimbursement has been paid, or to the manner in which any related funds have been disbursed or expended;  </w:t>
      </w:r>
    </w:p>
    <w:p w14:paraId="51D9EABC" w14:textId="77777777" w:rsidR="002B2AD0" w:rsidRDefault="002B2AD0">
      <w:pPr>
        <w:widowControl/>
        <w:numPr>
          <w:ilvl w:val="3"/>
          <w:numId w:val="1"/>
        </w:numPr>
        <w:ind w:right="18"/>
        <w:jc w:val="both"/>
      </w:pPr>
      <w:r>
        <w:rPr>
          <w:rFonts w:ascii="Times New Roman" w:eastAsia="Times New Roman" w:hAnsi="Times New Roman" w:cs="Times New Roman"/>
          <w:sz w:val="20"/>
          <w:szCs w:val="20"/>
        </w:rPr>
        <w:t xml:space="preserve">Concludes or orders that State or federal funds are deferred or disallowed, or have been disbursed or expended in a manner not consistent with or in violation of any Applicable Laws governing the expenditure of such funds; </w:t>
      </w:r>
    </w:p>
    <w:p w14:paraId="300EFF25" w14:textId="77777777" w:rsidR="002B2AD0" w:rsidRDefault="002B2AD0">
      <w:pPr>
        <w:widowControl/>
        <w:numPr>
          <w:ilvl w:val="3"/>
          <w:numId w:val="1"/>
        </w:numPr>
        <w:ind w:right="18"/>
        <w:jc w:val="both"/>
      </w:pPr>
      <w:r>
        <w:rPr>
          <w:rFonts w:ascii="Times New Roman" w:eastAsia="Times New Roman" w:hAnsi="Times New Roman" w:cs="Times New Roman"/>
          <w:sz w:val="20"/>
          <w:szCs w:val="20"/>
        </w:rPr>
        <w:t>Concludes or determines that Grantee has been paid for any cost that is unallowable, unallocable, or unreasonable.</w:t>
      </w:r>
    </w:p>
    <w:p w14:paraId="4A5F07E8"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Limitation of Payment Obligations</w:t>
      </w:r>
      <w:r>
        <w:rPr>
          <w:rFonts w:ascii="Times New Roman" w:eastAsia="Times New Roman" w:hAnsi="Times New Roman" w:cs="Times New Roman"/>
          <w:sz w:val="20"/>
          <w:szCs w:val="20"/>
        </w:rPr>
        <w:t>. In the event of a termination of this Agreement for any reason (except for termination pursuant to Section 5.2 (Termination Due to Lack of Funds or Change in Law)), and subject to the terms and conditions of this Agreement, the Office shall, at most, pay only those amounts, if any, to Grantee for aspects of a Project(s) the Office has verified as complete in accordance with the terms and conditions of this Agreement and for which the Office is otherwise obligated to pay pursuant to this Agreement; provided however, that the Office’s obligation to pay Grantee such amounts shall be limited by, and subject to, legally available funds. Notwithstanding the foregoing, this Section in no way limits the rights or remedies available to the Office or the State of Iowa and shall not be construed to require the Office or the State of Iowa to pay any compensation or other amounts hereunder in the event of Grantee’s breach of this Agreement or any amounts otherwise withheld by the Office in accordance with the terms of this Agreement. Notwithstanding anything in this Agreement or any related agreement to the contrary, the Office or the State of Iowa shall not be liable, under any circumstances, for any of the following:</w:t>
      </w:r>
    </w:p>
    <w:p w14:paraId="3ABF247A" w14:textId="77777777" w:rsidR="002B2AD0" w:rsidRDefault="002B2AD0">
      <w:pPr>
        <w:widowControl/>
        <w:numPr>
          <w:ilvl w:val="2"/>
          <w:numId w:val="1"/>
        </w:numPr>
        <w:tabs>
          <w:tab w:val="left" w:pos="3960"/>
        </w:tabs>
        <w:ind w:left="2250" w:right="18"/>
        <w:jc w:val="both"/>
      </w:pPr>
      <w:r>
        <w:rPr>
          <w:rFonts w:ascii="Times New Roman" w:eastAsia="Times New Roman" w:hAnsi="Times New Roman" w:cs="Times New Roman"/>
          <w:sz w:val="20"/>
          <w:szCs w:val="20"/>
        </w:rPr>
        <w:t>The payment of unemployment compensation for Grantee or any Grantee Personnel;</w:t>
      </w:r>
    </w:p>
    <w:p w14:paraId="51E723F3" w14:textId="77777777" w:rsidR="002B2AD0" w:rsidRDefault="002B2AD0">
      <w:pPr>
        <w:widowControl/>
        <w:numPr>
          <w:ilvl w:val="2"/>
          <w:numId w:val="1"/>
        </w:numPr>
        <w:tabs>
          <w:tab w:val="left" w:pos="3960"/>
        </w:tabs>
        <w:ind w:left="2250" w:right="18"/>
        <w:jc w:val="both"/>
      </w:pPr>
      <w:r>
        <w:rPr>
          <w:rFonts w:ascii="Times New Roman" w:eastAsia="Times New Roman" w:hAnsi="Times New Roman" w:cs="Times New Roman"/>
          <w:sz w:val="20"/>
          <w:szCs w:val="20"/>
        </w:rPr>
        <w:t>The payment of workers’ compensation claims, which occur during the Agreement or extend beyond the date on which the Agreement terminates;</w:t>
      </w:r>
    </w:p>
    <w:p w14:paraId="2B5B13FF" w14:textId="77777777" w:rsidR="002B2AD0" w:rsidRDefault="002B2AD0">
      <w:pPr>
        <w:widowControl/>
        <w:numPr>
          <w:ilvl w:val="2"/>
          <w:numId w:val="1"/>
        </w:numPr>
        <w:tabs>
          <w:tab w:val="left" w:pos="3960"/>
        </w:tabs>
        <w:ind w:left="2250" w:right="18"/>
        <w:jc w:val="both"/>
      </w:pPr>
      <w:r>
        <w:rPr>
          <w:rFonts w:ascii="Times New Roman" w:eastAsia="Times New Roman" w:hAnsi="Times New Roman" w:cs="Times New Roman"/>
          <w:sz w:val="20"/>
          <w:szCs w:val="20"/>
        </w:rPr>
        <w:lastRenderedPageBreak/>
        <w:t>Any expenditures that:</w:t>
      </w:r>
    </w:p>
    <w:p w14:paraId="601AD4A2" w14:textId="77777777" w:rsidR="002B2AD0" w:rsidRDefault="002B2AD0">
      <w:pPr>
        <w:widowControl/>
        <w:numPr>
          <w:ilvl w:val="3"/>
          <w:numId w:val="1"/>
        </w:numPr>
        <w:tabs>
          <w:tab w:val="left" w:pos="3960"/>
        </w:tabs>
        <w:ind w:left="3240" w:right="18"/>
        <w:jc w:val="both"/>
      </w:pPr>
      <w:r>
        <w:rPr>
          <w:rFonts w:ascii="Times New Roman" w:eastAsia="Times New Roman" w:hAnsi="Times New Roman" w:cs="Times New Roman"/>
          <w:sz w:val="20"/>
          <w:szCs w:val="20"/>
        </w:rPr>
        <w:t>Do not constitute Allowable Expenditures;</w:t>
      </w:r>
    </w:p>
    <w:p w14:paraId="005C3122" w14:textId="77777777" w:rsidR="002B2AD0" w:rsidRDefault="002B2AD0">
      <w:pPr>
        <w:widowControl/>
        <w:numPr>
          <w:ilvl w:val="3"/>
          <w:numId w:val="1"/>
        </w:numPr>
        <w:tabs>
          <w:tab w:val="left" w:pos="3960"/>
        </w:tabs>
        <w:ind w:left="3240" w:right="18"/>
        <w:jc w:val="both"/>
      </w:pPr>
      <w:r>
        <w:rPr>
          <w:rFonts w:ascii="Times New Roman" w:eastAsia="Times New Roman" w:hAnsi="Times New Roman" w:cs="Times New Roman"/>
          <w:sz w:val="20"/>
          <w:szCs w:val="20"/>
        </w:rPr>
        <w:t>Are not properly or correctly allocated in accordance with the allocation methods approved by the Office;</w:t>
      </w:r>
    </w:p>
    <w:p w14:paraId="6BD59681" w14:textId="77777777" w:rsidR="002B2AD0" w:rsidRDefault="002B2AD0">
      <w:pPr>
        <w:widowControl/>
        <w:numPr>
          <w:ilvl w:val="3"/>
          <w:numId w:val="1"/>
        </w:numPr>
        <w:tabs>
          <w:tab w:val="left" w:pos="3960"/>
        </w:tabs>
        <w:ind w:left="3240" w:right="18"/>
        <w:jc w:val="both"/>
      </w:pPr>
      <w:r>
        <w:rPr>
          <w:rFonts w:ascii="Times New Roman" w:eastAsia="Times New Roman" w:hAnsi="Times New Roman" w:cs="Times New Roman"/>
          <w:sz w:val="20"/>
          <w:szCs w:val="20"/>
        </w:rPr>
        <w:t>Are not supported by sufficient and appropriate documentation; or</w:t>
      </w:r>
    </w:p>
    <w:p w14:paraId="7BFBB2B2" w14:textId="77777777" w:rsidR="002B2AD0" w:rsidRDefault="002B2AD0">
      <w:pPr>
        <w:widowControl/>
        <w:numPr>
          <w:ilvl w:val="3"/>
          <w:numId w:val="1"/>
        </w:numPr>
        <w:tabs>
          <w:tab w:val="left" w:pos="3960"/>
        </w:tabs>
        <w:ind w:left="3240" w:right="18"/>
        <w:jc w:val="both"/>
      </w:pPr>
      <w:r>
        <w:rPr>
          <w:rFonts w:ascii="Times New Roman" w:eastAsia="Times New Roman" w:hAnsi="Times New Roman" w:cs="Times New Roman"/>
          <w:sz w:val="20"/>
          <w:szCs w:val="20"/>
        </w:rPr>
        <w:t>Are not otherwise reimbursable, due, or owed under the terms or conditions of this Agreement;</w:t>
      </w:r>
    </w:p>
    <w:p w14:paraId="02034B2F" w14:textId="77777777" w:rsidR="002B2AD0" w:rsidRDefault="002B2AD0">
      <w:pPr>
        <w:widowControl/>
        <w:numPr>
          <w:ilvl w:val="2"/>
          <w:numId w:val="1"/>
        </w:numPr>
        <w:pBdr>
          <w:top w:val="nil"/>
          <w:left w:val="nil"/>
          <w:bottom w:val="nil"/>
          <w:right w:val="nil"/>
          <w:between w:val="nil"/>
        </w:pBdr>
        <w:tabs>
          <w:tab w:val="left" w:pos="3960"/>
        </w:tabs>
        <w:ind w:left="2250" w:right="18"/>
        <w:jc w:val="both"/>
      </w:pPr>
      <w:r>
        <w:rPr>
          <w:rFonts w:ascii="Times New Roman" w:eastAsia="Times New Roman" w:hAnsi="Times New Roman" w:cs="Times New Roman"/>
          <w:sz w:val="20"/>
          <w:szCs w:val="20"/>
        </w:rPr>
        <w:t>Any damages or other amounts, including amounts associated with the loss of prospective profits, anticipated sales, goodwill, or for expenditures, investments, or commitments made in connection with this Agreement; or</w:t>
      </w:r>
    </w:p>
    <w:p w14:paraId="5367E892" w14:textId="77777777" w:rsidR="002B2AD0" w:rsidRDefault="002B2AD0">
      <w:pPr>
        <w:widowControl/>
        <w:numPr>
          <w:ilvl w:val="2"/>
          <w:numId w:val="1"/>
        </w:numPr>
        <w:pBdr>
          <w:top w:val="nil"/>
          <w:left w:val="nil"/>
          <w:bottom w:val="nil"/>
          <w:right w:val="nil"/>
          <w:between w:val="nil"/>
        </w:pBdr>
        <w:tabs>
          <w:tab w:val="left" w:pos="3960"/>
        </w:tabs>
        <w:ind w:left="2250" w:right="18"/>
        <w:jc w:val="both"/>
      </w:pPr>
      <w:r>
        <w:rPr>
          <w:rFonts w:ascii="Times New Roman" w:eastAsia="Times New Roman" w:hAnsi="Times New Roman" w:cs="Times New Roman"/>
          <w:sz w:val="20"/>
          <w:szCs w:val="20"/>
        </w:rPr>
        <w:t>Any taxes Grantee may owe in connection with the performance of this Agreement, including sales taxes, excise taxes, use taxes, income taxes, or property taxes.</w:t>
      </w:r>
    </w:p>
    <w:p w14:paraId="5452001B" w14:textId="77777777"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t>Grantee’s duties upon termination</w:t>
      </w:r>
      <w:r>
        <w:rPr>
          <w:rFonts w:ascii="Times New Roman" w:eastAsia="Times New Roman" w:hAnsi="Times New Roman" w:cs="Times New Roman"/>
          <w:sz w:val="20"/>
          <w:szCs w:val="20"/>
        </w:rPr>
        <w:t>.</w:t>
      </w:r>
      <w:r>
        <w:rPr>
          <w:rFonts w:ascii="Times New Roman" w:eastAsia="Times New Roman" w:hAnsi="Times New Roman" w:cs="Times New Roman"/>
          <w:b/>
          <w:sz w:val="20"/>
          <w:szCs w:val="20"/>
        </w:rPr>
        <w:t> </w:t>
      </w:r>
      <w:r>
        <w:rPr>
          <w:rFonts w:ascii="Times New Roman" w:eastAsia="Times New Roman" w:hAnsi="Times New Roman" w:cs="Times New Roman"/>
          <w:sz w:val="20"/>
          <w:szCs w:val="20"/>
        </w:rPr>
        <w:t>Upon request of the Office, Grantee shall, within any</w:t>
      </w:r>
      <w:ins w:id="40" w:author="Alston &amp; Bird" w:date="2021-11-30T23:11:00Z">
        <w:r>
          <w:rPr>
            <w:rFonts w:ascii="Times New Roman" w:eastAsia="Times New Roman" w:hAnsi="Times New Roman" w:cs="Times New Roman"/>
            <w:sz w:val="20"/>
            <w:szCs w:val="20"/>
          </w:rPr>
          <w:t xml:space="preserve"> reasonable</w:t>
        </w:r>
      </w:ins>
      <w:r>
        <w:rPr>
          <w:rFonts w:ascii="Times New Roman" w:eastAsia="Times New Roman" w:hAnsi="Times New Roman" w:cs="Times New Roman"/>
          <w:sz w:val="20"/>
          <w:szCs w:val="20"/>
        </w:rPr>
        <w:t xml:space="preserve"> time periods or deadlines specified by the Office:</w:t>
      </w:r>
    </w:p>
    <w:p w14:paraId="68DAFF32" w14:textId="77777777" w:rsidR="002B2AD0" w:rsidRDefault="002B2AD0">
      <w:pPr>
        <w:widowControl/>
        <w:numPr>
          <w:ilvl w:val="2"/>
          <w:numId w:val="1"/>
        </w:numPr>
        <w:pBdr>
          <w:top w:val="nil"/>
          <w:left w:val="nil"/>
          <w:bottom w:val="nil"/>
          <w:right w:val="nil"/>
          <w:between w:val="nil"/>
        </w:pBdr>
        <w:ind w:left="2250" w:right="18"/>
        <w:jc w:val="both"/>
      </w:pPr>
      <w:r>
        <w:rPr>
          <w:rFonts w:ascii="Times New Roman" w:eastAsia="Times New Roman" w:hAnsi="Times New Roman" w:cs="Times New Roman"/>
          <w:sz w:val="20"/>
          <w:szCs w:val="20"/>
        </w:rPr>
        <w:t xml:space="preserve">Cease work under this Agreement and take all necessary or appropriate steps to limit disbursements and minimize costs, and furnish a report within thirty (30) days of the date of notice of termination, describing the status of all work performed under the Agreement and such other matters as the Office may require; </w:t>
      </w:r>
    </w:p>
    <w:p w14:paraId="347D16E1" w14:textId="77777777" w:rsidR="002B2AD0" w:rsidRDefault="002B2AD0">
      <w:pPr>
        <w:widowControl/>
        <w:numPr>
          <w:ilvl w:val="2"/>
          <w:numId w:val="1"/>
        </w:numPr>
        <w:pBdr>
          <w:top w:val="nil"/>
          <w:left w:val="nil"/>
          <w:bottom w:val="nil"/>
          <w:right w:val="nil"/>
          <w:between w:val="nil"/>
        </w:pBdr>
        <w:ind w:left="2250" w:right="18"/>
        <w:jc w:val="both"/>
      </w:pPr>
      <w:r>
        <w:rPr>
          <w:rFonts w:ascii="Times New Roman" w:eastAsia="Times New Roman" w:hAnsi="Times New Roman" w:cs="Times New Roman"/>
          <w:sz w:val="20"/>
          <w:szCs w:val="20"/>
        </w:rPr>
        <w:t>Perform any and all remaining requirements, duties, or obligations as may be required by the federal government or State of Iowa;</w:t>
      </w:r>
    </w:p>
    <w:p w14:paraId="3DE376ED" w14:textId="77777777" w:rsidR="002B2AD0" w:rsidRDefault="002B2AD0">
      <w:pPr>
        <w:widowControl/>
        <w:numPr>
          <w:ilvl w:val="2"/>
          <w:numId w:val="1"/>
        </w:numPr>
        <w:pBdr>
          <w:top w:val="nil"/>
          <w:left w:val="nil"/>
          <w:bottom w:val="nil"/>
          <w:right w:val="nil"/>
          <w:between w:val="nil"/>
        </w:pBdr>
        <w:ind w:left="2250" w:right="18"/>
        <w:jc w:val="both"/>
      </w:pPr>
      <w:r>
        <w:rPr>
          <w:rFonts w:ascii="Times New Roman" w:eastAsia="Times New Roman" w:hAnsi="Times New Roman" w:cs="Times New Roman"/>
          <w:sz w:val="20"/>
          <w:szCs w:val="20"/>
        </w:rPr>
        <w:t xml:space="preserve">Notwithstanding any provision in this Agreement to the contrary, refund to the Office, within fifteen (15) days of the effective date of any termination of this Agreement for any reason, any prepaid or advance fees, funds, or other amounts paid by the Office that: </w:t>
      </w:r>
    </w:p>
    <w:p w14:paraId="5A563CFC" w14:textId="77777777" w:rsidR="002B2AD0" w:rsidRDefault="002B2AD0">
      <w:pPr>
        <w:widowControl/>
        <w:numPr>
          <w:ilvl w:val="3"/>
          <w:numId w:val="1"/>
        </w:numPr>
        <w:pBdr>
          <w:top w:val="nil"/>
          <w:left w:val="nil"/>
          <w:bottom w:val="nil"/>
          <w:right w:val="nil"/>
          <w:between w:val="nil"/>
        </w:pBdr>
        <w:ind w:left="3240" w:right="18"/>
        <w:jc w:val="both"/>
      </w:pPr>
      <w:r>
        <w:rPr>
          <w:rFonts w:ascii="Times New Roman" w:eastAsia="Times New Roman" w:hAnsi="Times New Roman" w:cs="Times New Roman"/>
          <w:sz w:val="20"/>
          <w:szCs w:val="20"/>
        </w:rPr>
        <w:t xml:space="preserve">Pertain to any yet to be completed aspect of any Project(s); or </w:t>
      </w:r>
    </w:p>
    <w:p w14:paraId="396E760D" w14:textId="77777777" w:rsidR="002B2AD0" w:rsidRDefault="002B2AD0">
      <w:pPr>
        <w:widowControl/>
        <w:numPr>
          <w:ilvl w:val="3"/>
          <w:numId w:val="1"/>
        </w:numPr>
        <w:pBdr>
          <w:top w:val="nil"/>
          <w:left w:val="nil"/>
          <w:bottom w:val="nil"/>
          <w:right w:val="nil"/>
          <w:between w:val="nil"/>
        </w:pBdr>
        <w:ind w:left="3240" w:right="18"/>
        <w:jc w:val="both"/>
      </w:pPr>
      <w:r>
        <w:rPr>
          <w:rFonts w:ascii="Times New Roman" w:eastAsia="Times New Roman" w:hAnsi="Times New Roman" w:cs="Times New Roman"/>
          <w:sz w:val="20"/>
          <w:szCs w:val="20"/>
        </w:rPr>
        <w:t>Are required to be returned to the Office under any of the circumstances specified in Section 4.4 (Return of Funds to the Office).</w:t>
      </w:r>
    </w:p>
    <w:p w14:paraId="5DB396C7"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Termination for Convenience.</w:t>
      </w:r>
      <w:r>
        <w:rPr>
          <w:rFonts w:ascii="Times New Roman" w:eastAsia="Times New Roman" w:hAnsi="Times New Roman" w:cs="Times New Roman"/>
          <w:sz w:val="20"/>
          <w:szCs w:val="20"/>
        </w:rPr>
        <w:t xml:space="preserve"> The Office may terminate this Agreement, in whole or in part, for convenience without the payment of any penalty or incurring any further obligation or liability to Grantee. Termination for convenience may be for any reason or no reason at all. </w:t>
      </w:r>
    </w:p>
    <w:p w14:paraId="4DAC4A20"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Termination for Cause by Grantee</w:t>
      </w:r>
      <w:r>
        <w:rPr>
          <w:rFonts w:ascii="Times New Roman" w:eastAsia="Times New Roman" w:hAnsi="Times New Roman" w:cs="Times New Roman"/>
          <w:sz w:val="20"/>
          <w:szCs w:val="20"/>
        </w:rPr>
        <w:t xml:space="preserve">. Grantee may only terminate this Agreement upon written notice of </w:t>
      </w:r>
      <w:ins w:id="41" w:author="Alston &amp; Bird" w:date="2021-11-30T23:12:00Z">
        <w:r>
          <w:rPr>
            <w:rFonts w:ascii="Times New Roman" w:eastAsia="Times New Roman" w:hAnsi="Times New Roman" w:cs="Times New Roman"/>
            <w:sz w:val="20"/>
            <w:szCs w:val="20"/>
          </w:rPr>
          <w:t>a</w:t>
        </w:r>
      </w:ins>
      <w:del w:id="42" w:author="Alston &amp; Bird" w:date="2021-11-30T23:12:00Z">
        <w:r>
          <w:rPr>
            <w:rFonts w:ascii="Times New Roman" w:eastAsia="Times New Roman" w:hAnsi="Times New Roman" w:cs="Times New Roman"/>
            <w:sz w:val="20"/>
            <w:szCs w:val="20"/>
          </w:rPr>
          <w:delText>the</w:delText>
        </w:r>
      </w:del>
      <w:r>
        <w:rPr>
          <w:rFonts w:ascii="Times New Roman" w:eastAsia="Times New Roman" w:hAnsi="Times New Roman" w:cs="Times New Roman"/>
          <w:sz w:val="20"/>
          <w:szCs w:val="20"/>
        </w:rPr>
        <w:t xml:space="preserve"> breach by the Office of any</w:t>
      </w:r>
      <w:del w:id="43" w:author="Alston &amp; Bird" w:date="2021-11-30T23:12:00Z">
        <w:r>
          <w:rPr>
            <w:rFonts w:ascii="Times New Roman" w:eastAsia="Times New Roman" w:hAnsi="Times New Roman" w:cs="Times New Roman"/>
            <w:sz w:val="20"/>
            <w:szCs w:val="20"/>
          </w:rPr>
          <w:delText xml:space="preserve"> material</w:delText>
        </w:r>
      </w:del>
      <w:r>
        <w:rPr>
          <w:rFonts w:ascii="Times New Roman" w:eastAsia="Times New Roman" w:hAnsi="Times New Roman" w:cs="Times New Roman"/>
          <w:sz w:val="20"/>
          <w:szCs w:val="20"/>
        </w:rPr>
        <w:t xml:space="preserve"> term, condition, or provision of this Agreement, if such breach is not cured within </w:t>
      </w:r>
      <w:del w:id="44" w:author="Alston &amp; Bird" w:date="2021-11-30T23:12:00Z">
        <w:r>
          <w:rPr>
            <w:rFonts w:ascii="Times New Roman" w:eastAsia="Times New Roman" w:hAnsi="Times New Roman" w:cs="Times New Roman"/>
            <w:sz w:val="20"/>
            <w:szCs w:val="20"/>
          </w:rPr>
          <w:delText xml:space="preserve">sixty </w:delText>
        </w:r>
      </w:del>
      <w:ins w:id="45" w:author="Alston &amp; Bird" w:date="2021-11-30T23:12:00Z">
        <w:r>
          <w:rPr>
            <w:rFonts w:ascii="Times New Roman" w:eastAsia="Times New Roman" w:hAnsi="Times New Roman" w:cs="Times New Roman"/>
            <w:sz w:val="20"/>
            <w:szCs w:val="20"/>
          </w:rPr>
          <w:t xml:space="preserve">thirty </w:t>
        </w:r>
      </w:ins>
      <w:r>
        <w:rPr>
          <w:rFonts w:ascii="Times New Roman" w:eastAsia="Times New Roman" w:hAnsi="Times New Roman" w:cs="Times New Roman"/>
          <w:sz w:val="20"/>
          <w:szCs w:val="20"/>
        </w:rPr>
        <w:t>(</w:t>
      </w:r>
      <w:del w:id="46" w:author="Alston &amp; Bird" w:date="2021-11-30T23:12:00Z">
        <w:r>
          <w:rPr>
            <w:rFonts w:ascii="Times New Roman" w:eastAsia="Times New Roman" w:hAnsi="Times New Roman" w:cs="Times New Roman"/>
            <w:sz w:val="20"/>
            <w:szCs w:val="20"/>
          </w:rPr>
          <w:delText>60</w:delText>
        </w:r>
      </w:del>
      <w:ins w:id="47" w:author="Alston &amp; Bird" w:date="2021-11-30T23:12:00Z">
        <w:r>
          <w:rPr>
            <w:rFonts w:ascii="Times New Roman" w:eastAsia="Times New Roman" w:hAnsi="Times New Roman" w:cs="Times New Roman"/>
            <w:sz w:val="20"/>
            <w:szCs w:val="20"/>
          </w:rPr>
          <w:t>30</w:t>
        </w:r>
      </w:ins>
      <w:r>
        <w:rPr>
          <w:rFonts w:ascii="Times New Roman" w:eastAsia="Times New Roman" w:hAnsi="Times New Roman" w:cs="Times New Roman"/>
          <w:sz w:val="20"/>
          <w:szCs w:val="20"/>
        </w:rPr>
        <w:t>) days of the Office’s receipt of Grantee’s written notice of breach.</w:t>
      </w:r>
    </w:p>
    <w:p w14:paraId="65A494CD"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Survival</w:t>
      </w:r>
      <w:r>
        <w:rPr>
          <w:rFonts w:ascii="Times New Roman" w:eastAsia="Times New Roman" w:hAnsi="Times New Roman" w:cs="Times New Roman"/>
          <w:sz w:val="20"/>
          <w:szCs w:val="20"/>
        </w:rPr>
        <w:t>. Expiration or termination of this Agreement will not release Grantee from any duties, liabilities, or obligations set forth in this Agreement which:</w:t>
      </w:r>
    </w:p>
    <w:p w14:paraId="75ED5AE1" w14:textId="77777777" w:rsidR="002B2AD0" w:rsidRDefault="002B2AD0">
      <w:pPr>
        <w:widowControl/>
        <w:numPr>
          <w:ilvl w:val="2"/>
          <w:numId w:val="1"/>
        </w:numPr>
        <w:ind w:left="2250" w:right="18"/>
        <w:jc w:val="both"/>
      </w:pPr>
      <w:r>
        <w:rPr>
          <w:rFonts w:ascii="Times New Roman" w:eastAsia="Times New Roman" w:hAnsi="Times New Roman" w:cs="Times New Roman"/>
          <w:sz w:val="20"/>
          <w:szCs w:val="20"/>
        </w:rPr>
        <w:t>The Parties have expressly agreed in writing survive any such expiration or termination, including the following Sections and associated subsections:</w:t>
      </w:r>
    </w:p>
    <w:p w14:paraId="2DC464D9" w14:textId="77777777" w:rsidR="002B2AD0" w:rsidRDefault="002B2AD0">
      <w:pPr>
        <w:widowControl/>
        <w:numPr>
          <w:ilvl w:val="3"/>
          <w:numId w:val="1"/>
        </w:numPr>
        <w:ind w:left="3240" w:right="18"/>
        <w:jc w:val="both"/>
      </w:pPr>
      <w:r>
        <w:rPr>
          <w:rFonts w:ascii="Times New Roman" w:eastAsia="Times New Roman" w:hAnsi="Times New Roman" w:cs="Times New Roman"/>
          <w:sz w:val="20"/>
          <w:szCs w:val="20"/>
        </w:rPr>
        <w:t>Section 3.4 (Performance Testing);</w:t>
      </w:r>
    </w:p>
    <w:p w14:paraId="625D9D17" w14:textId="77777777" w:rsidR="002B2AD0" w:rsidRDefault="002B2AD0">
      <w:pPr>
        <w:widowControl/>
        <w:numPr>
          <w:ilvl w:val="3"/>
          <w:numId w:val="1"/>
        </w:numPr>
        <w:ind w:left="3240"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Section 3.6 (Consequences of Non-Performance);</w:t>
      </w:r>
    </w:p>
    <w:p w14:paraId="3C606767" w14:textId="77777777" w:rsidR="002B2AD0" w:rsidRDefault="002B2AD0">
      <w:pPr>
        <w:widowControl/>
        <w:numPr>
          <w:ilvl w:val="3"/>
          <w:numId w:val="1"/>
        </w:numPr>
        <w:ind w:left="3240" w:right="18"/>
        <w:jc w:val="both"/>
      </w:pPr>
      <w:r>
        <w:rPr>
          <w:rFonts w:ascii="Times New Roman" w:eastAsia="Times New Roman" w:hAnsi="Times New Roman" w:cs="Times New Roman"/>
          <w:sz w:val="20"/>
          <w:szCs w:val="20"/>
        </w:rPr>
        <w:t>Section 4 (Payment Timing and Procedures);</w:t>
      </w:r>
    </w:p>
    <w:p w14:paraId="596BB169" w14:textId="77777777" w:rsidR="002B2AD0" w:rsidRDefault="002B2AD0">
      <w:pPr>
        <w:widowControl/>
        <w:numPr>
          <w:ilvl w:val="3"/>
          <w:numId w:val="1"/>
        </w:numPr>
        <w:ind w:left="3240" w:right="18"/>
        <w:jc w:val="both"/>
      </w:pPr>
      <w:r>
        <w:rPr>
          <w:rFonts w:ascii="Times New Roman" w:eastAsia="Times New Roman" w:hAnsi="Times New Roman" w:cs="Times New Roman"/>
          <w:sz w:val="20"/>
          <w:szCs w:val="20"/>
        </w:rPr>
        <w:t>Section 5.4 (Limitation of Payment Obligation);</w:t>
      </w:r>
    </w:p>
    <w:p w14:paraId="1381DE91" w14:textId="77777777" w:rsidR="002B2AD0" w:rsidRDefault="002B2AD0">
      <w:pPr>
        <w:widowControl/>
        <w:numPr>
          <w:ilvl w:val="3"/>
          <w:numId w:val="1"/>
        </w:numPr>
        <w:ind w:left="3240" w:right="18"/>
        <w:jc w:val="both"/>
      </w:pPr>
      <w:r>
        <w:rPr>
          <w:rFonts w:ascii="Times New Roman" w:eastAsia="Times New Roman" w:hAnsi="Times New Roman" w:cs="Times New Roman"/>
          <w:sz w:val="20"/>
          <w:szCs w:val="20"/>
        </w:rPr>
        <w:t>Section 6 (Indemnification);</w:t>
      </w:r>
    </w:p>
    <w:p w14:paraId="784416D9" w14:textId="77777777" w:rsidR="002B2AD0" w:rsidRDefault="002B2AD0">
      <w:pPr>
        <w:widowControl/>
        <w:numPr>
          <w:ilvl w:val="3"/>
          <w:numId w:val="1"/>
        </w:numPr>
        <w:ind w:left="3240" w:right="18"/>
        <w:jc w:val="both"/>
      </w:pPr>
      <w:r>
        <w:rPr>
          <w:rFonts w:ascii="Times New Roman" w:eastAsia="Times New Roman" w:hAnsi="Times New Roman" w:cs="Times New Roman"/>
          <w:sz w:val="20"/>
          <w:szCs w:val="20"/>
        </w:rPr>
        <w:t>Section 7 (Representations, Warranties, and Covenants);</w:t>
      </w:r>
    </w:p>
    <w:p w14:paraId="672D692F" w14:textId="77777777" w:rsidR="002B2AD0" w:rsidRDefault="002B2AD0">
      <w:pPr>
        <w:widowControl/>
        <w:numPr>
          <w:ilvl w:val="3"/>
          <w:numId w:val="1"/>
        </w:numPr>
        <w:ind w:left="3240" w:right="18"/>
        <w:jc w:val="both"/>
      </w:pPr>
      <w:r>
        <w:rPr>
          <w:rFonts w:ascii="Times New Roman" w:eastAsia="Times New Roman" w:hAnsi="Times New Roman" w:cs="Times New Roman"/>
          <w:sz w:val="20"/>
          <w:szCs w:val="20"/>
        </w:rPr>
        <w:t>Section 8 (Publicity);</w:t>
      </w:r>
    </w:p>
    <w:p w14:paraId="54290EB5" w14:textId="77777777" w:rsidR="002B2AD0" w:rsidRDefault="002B2AD0">
      <w:pPr>
        <w:widowControl/>
        <w:numPr>
          <w:ilvl w:val="3"/>
          <w:numId w:val="1"/>
        </w:numPr>
        <w:ind w:left="3240" w:right="18"/>
        <w:jc w:val="both"/>
      </w:pPr>
      <w:r>
        <w:rPr>
          <w:rFonts w:ascii="Times New Roman" w:eastAsia="Times New Roman" w:hAnsi="Times New Roman" w:cs="Times New Roman"/>
          <w:sz w:val="20"/>
          <w:szCs w:val="20"/>
        </w:rPr>
        <w:t>Section 9 (Confidentiality);</w:t>
      </w:r>
    </w:p>
    <w:p w14:paraId="46261F67" w14:textId="77777777" w:rsidR="002B2AD0" w:rsidRDefault="002B2AD0">
      <w:pPr>
        <w:widowControl/>
        <w:numPr>
          <w:ilvl w:val="3"/>
          <w:numId w:val="1"/>
        </w:numPr>
        <w:ind w:left="3240" w:right="18"/>
        <w:jc w:val="both"/>
      </w:pPr>
      <w:r>
        <w:rPr>
          <w:rFonts w:ascii="Times New Roman" w:eastAsia="Times New Roman" w:hAnsi="Times New Roman" w:cs="Times New Roman"/>
          <w:sz w:val="20"/>
          <w:szCs w:val="20"/>
        </w:rPr>
        <w:t>Section 10 (General Provisions); and</w:t>
      </w:r>
    </w:p>
    <w:p w14:paraId="3F8F909A" w14:textId="77777777" w:rsidR="002B2AD0" w:rsidRDefault="002B2AD0">
      <w:pPr>
        <w:widowControl/>
        <w:numPr>
          <w:ilvl w:val="3"/>
          <w:numId w:val="1"/>
        </w:numPr>
        <w:ind w:left="3240" w:right="18"/>
        <w:jc w:val="both"/>
      </w:pPr>
      <w:r>
        <w:rPr>
          <w:rFonts w:ascii="Times New Roman" w:eastAsia="Times New Roman" w:hAnsi="Times New Roman" w:cs="Times New Roman"/>
          <w:sz w:val="20"/>
          <w:szCs w:val="20"/>
        </w:rPr>
        <w:t>Attachment B (Federal Funding–Required Provisions), attached hereto.</w:t>
      </w:r>
    </w:p>
    <w:p w14:paraId="01AB4A27" w14:textId="77777777" w:rsidR="002B2AD0" w:rsidRDefault="002B2AD0">
      <w:pPr>
        <w:widowControl/>
        <w:numPr>
          <w:ilvl w:val="2"/>
          <w:numId w:val="1"/>
        </w:numPr>
        <w:ind w:right="18"/>
        <w:jc w:val="both"/>
      </w:pPr>
      <w:r>
        <w:rPr>
          <w:rFonts w:ascii="Times New Roman" w:eastAsia="Times New Roman" w:hAnsi="Times New Roman" w:cs="Times New Roman"/>
          <w:sz w:val="20"/>
          <w:szCs w:val="20"/>
        </w:rPr>
        <w:t>Remain to be performed or by their nature would be intended to be applicable following any such expiration or termination.</w:t>
      </w:r>
    </w:p>
    <w:p w14:paraId="2348645B"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sz w:val="20"/>
          <w:szCs w:val="20"/>
        </w:rPr>
        <w:t xml:space="preserve">The </w:t>
      </w:r>
      <w:del w:id="48" w:author="Alston &amp; Bird" w:date="2021-11-30T23:13:00Z">
        <w:r>
          <w:rPr>
            <w:rFonts w:ascii="Times New Roman" w:eastAsia="Times New Roman" w:hAnsi="Times New Roman" w:cs="Times New Roman"/>
            <w:sz w:val="20"/>
            <w:szCs w:val="20"/>
          </w:rPr>
          <w:delText xml:space="preserve">Office’s </w:delText>
        </w:r>
      </w:del>
      <w:ins w:id="49" w:author="Alston &amp; Bird" w:date="2021-11-30T23:13:00Z">
        <w:r>
          <w:rPr>
            <w:rFonts w:ascii="Times New Roman" w:eastAsia="Times New Roman" w:hAnsi="Times New Roman" w:cs="Times New Roman"/>
            <w:sz w:val="20"/>
            <w:szCs w:val="20"/>
          </w:rPr>
          <w:t xml:space="preserve">Party’s </w:t>
        </w:r>
      </w:ins>
      <w:r>
        <w:rPr>
          <w:rFonts w:ascii="Times New Roman" w:eastAsia="Times New Roman" w:hAnsi="Times New Roman" w:cs="Times New Roman"/>
          <w:sz w:val="20"/>
          <w:szCs w:val="20"/>
        </w:rPr>
        <w:t xml:space="preserve">right to terminate this Agreement pursuant to this Section shall be in addition to and not exclusive of any other remedies available to the </w:t>
      </w:r>
      <w:del w:id="50" w:author="Alston &amp; Bird" w:date="2021-11-30T23:13:00Z">
        <w:r>
          <w:rPr>
            <w:rFonts w:ascii="Times New Roman" w:eastAsia="Times New Roman" w:hAnsi="Times New Roman" w:cs="Times New Roman"/>
            <w:sz w:val="20"/>
            <w:szCs w:val="20"/>
          </w:rPr>
          <w:delText>Office or the State of Iowa</w:delText>
        </w:r>
      </w:del>
      <w:ins w:id="51" w:author="Alston &amp; Bird" w:date="2021-11-30T23:13:00Z">
        <w:r>
          <w:rPr>
            <w:rFonts w:ascii="Times New Roman" w:eastAsia="Times New Roman" w:hAnsi="Times New Roman" w:cs="Times New Roman"/>
            <w:sz w:val="20"/>
            <w:szCs w:val="20"/>
          </w:rPr>
          <w:t>Parties</w:t>
        </w:r>
      </w:ins>
      <w:r>
        <w:rPr>
          <w:rFonts w:ascii="Times New Roman" w:eastAsia="Times New Roman" w:hAnsi="Times New Roman" w:cs="Times New Roman"/>
          <w:sz w:val="20"/>
          <w:szCs w:val="20"/>
        </w:rPr>
        <w:t xml:space="preserve">, and the </w:t>
      </w:r>
      <w:del w:id="52" w:author="Alston &amp; Bird" w:date="2021-11-30T23:13:00Z">
        <w:r>
          <w:rPr>
            <w:rFonts w:ascii="Times New Roman" w:eastAsia="Times New Roman" w:hAnsi="Times New Roman" w:cs="Times New Roman"/>
            <w:sz w:val="20"/>
            <w:szCs w:val="20"/>
          </w:rPr>
          <w:delText>Office or the State of Iowa</w:delText>
        </w:r>
      </w:del>
      <w:ins w:id="53" w:author="Alston &amp; Bird" w:date="2021-11-30T23:13:00Z">
        <w:r>
          <w:rPr>
            <w:rFonts w:ascii="Times New Roman" w:eastAsia="Times New Roman" w:hAnsi="Times New Roman" w:cs="Times New Roman"/>
            <w:sz w:val="20"/>
            <w:szCs w:val="20"/>
          </w:rPr>
          <w:t>Parties</w:t>
        </w:r>
      </w:ins>
      <w:r>
        <w:rPr>
          <w:rFonts w:ascii="Times New Roman" w:eastAsia="Times New Roman" w:hAnsi="Times New Roman" w:cs="Times New Roman"/>
          <w:sz w:val="20"/>
          <w:szCs w:val="20"/>
        </w:rPr>
        <w:t xml:space="preserve"> shall be entitled to exercise any other rights and pursue any other remedies available under this Agreement, in law, at equity, or otherwise.</w:t>
      </w:r>
    </w:p>
    <w:p w14:paraId="2B3EB4A7" w14:textId="77777777" w:rsidR="002B2AD0" w:rsidRDefault="002B2AD0">
      <w:pPr>
        <w:widowControl/>
        <w:numPr>
          <w:ilvl w:val="0"/>
          <w:numId w:val="1"/>
        </w:numPr>
        <w:tabs>
          <w:tab w:val="left" w:pos="3960"/>
        </w:tabs>
        <w:ind w:right="18"/>
        <w:jc w:val="both"/>
      </w:pPr>
      <w:r>
        <w:rPr>
          <w:rFonts w:ascii="Times New Roman" w:eastAsia="Times New Roman" w:hAnsi="Times New Roman" w:cs="Times New Roman"/>
          <w:b/>
          <w:sz w:val="20"/>
          <w:szCs w:val="20"/>
        </w:rPr>
        <w:t xml:space="preserve">Indemnification. </w:t>
      </w:r>
    </w:p>
    <w:p w14:paraId="1FA540FD" w14:textId="5012FBD2"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Generally</w:t>
      </w:r>
      <w:r>
        <w:rPr>
          <w:rFonts w:ascii="Times New Roman" w:eastAsia="Times New Roman" w:hAnsi="Times New Roman" w:cs="Times New Roman"/>
          <w:sz w:val="20"/>
          <w:szCs w:val="20"/>
        </w:rPr>
        <w:t>. Grantee shall indemnify and hold harmless the Office and the State of Iowa and their employees, officers, board members, agents, representatives, and officials (</w:t>
      </w:r>
      <w:r>
        <w:rPr>
          <w:rFonts w:ascii="Times New Roman" w:eastAsia="Times New Roman" w:hAnsi="Times New Roman" w:cs="Times New Roman"/>
          <w:b/>
          <w:sz w:val="20"/>
          <w:szCs w:val="20"/>
        </w:rPr>
        <w:t>“Indemnitees”</w:t>
      </w:r>
      <w:r>
        <w:rPr>
          <w:rFonts w:ascii="Times New Roman" w:eastAsia="Times New Roman" w:hAnsi="Times New Roman" w:cs="Times New Roman"/>
          <w:sz w:val="20"/>
          <w:szCs w:val="20"/>
        </w:rPr>
        <w:t xml:space="preserve">) from and against any and all </w:t>
      </w:r>
      <w:ins w:id="54" w:author="Tinsley, Siobhan (CCI-Atlanta-LD)" w:date="2021-12-01T14:08:00Z">
        <w:r w:rsidR="007A23CC">
          <w:rPr>
            <w:rFonts w:ascii="Times New Roman" w:eastAsia="Times New Roman" w:hAnsi="Times New Roman" w:cs="Times New Roman"/>
            <w:sz w:val="20"/>
            <w:szCs w:val="20"/>
          </w:rPr>
          <w:t xml:space="preserve">third party </w:t>
        </w:r>
      </w:ins>
      <w:r>
        <w:rPr>
          <w:rFonts w:ascii="Times New Roman" w:eastAsia="Times New Roman" w:hAnsi="Times New Roman" w:cs="Times New Roman"/>
          <w:sz w:val="20"/>
          <w:szCs w:val="20"/>
        </w:rPr>
        <w:t xml:space="preserve">claims, actions, suits, liabilities, damages, losses, settlements, demands, deficiencies, judgments, fines, penalties, taxes, costs, recoupments, and any other expenses (including the reasonable value of time of the Attorney General’s Office and the costs, expenses and attorney fees of other counsel retained by any Indemnitee) directly or indirectly related to, resulting from, or arising out of this Agreement in any way whatsoever, </w:t>
      </w:r>
      <w:ins w:id="55" w:author="Alston &amp; Bird" w:date="2021-11-30T23:14:00Z">
        <w:r>
          <w:rPr>
            <w:rFonts w:ascii="Times New Roman" w:eastAsia="Times New Roman" w:hAnsi="Times New Roman" w:cs="Times New Roman"/>
            <w:sz w:val="20"/>
            <w:szCs w:val="20"/>
          </w:rPr>
          <w:t>to the extent</w:t>
        </w:r>
      </w:ins>
      <w:del w:id="56" w:author="Alston &amp; Bird" w:date="2021-11-30T23:14:00Z">
        <w:r>
          <w:rPr>
            <w:rFonts w:ascii="Times New Roman" w:eastAsia="Times New Roman" w:hAnsi="Times New Roman" w:cs="Times New Roman"/>
            <w:sz w:val="20"/>
            <w:szCs w:val="20"/>
          </w:rPr>
          <w:delText>including</w:delText>
        </w:r>
      </w:del>
      <w:r>
        <w:rPr>
          <w:rFonts w:ascii="Times New Roman" w:eastAsia="Times New Roman" w:hAnsi="Times New Roman" w:cs="Times New Roman"/>
          <w:sz w:val="20"/>
          <w:szCs w:val="20"/>
        </w:rPr>
        <w:t xml:space="preserve"> any </w:t>
      </w:r>
      <w:ins w:id="57" w:author="Alston &amp; Bird" w:date="2021-11-30T23:14:00Z">
        <w:r>
          <w:rPr>
            <w:rFonts w:ascii="Times New Roman" w:eastAsia="Times New Roman" w:hAnsi="Times New Roman" w:cs="Times New Roman"/>
            <w:sz w:val="20"/>
            <w:szCs w:val="20"/>
          </w:rPr>
          <w:t xml:space="preserve">such </w:t>
        </w:r>
      </w:ins>
      <w:r>
        <w:rPr>
          <w:rFonts w:ascii="Times New Roman" w:eastAsia="Times New Roman" w:hAnsi="Times New Roman" w:cs="Times New Roman"/>
          <w:sz w:val="20"/>
          <w:szCs w:val="20"/>
        </w:rPr>
        <w:t>claims</w:t>
      </w:r>
      <w:ins w:id="58" w:author="Alston &amp; Bird" w:date="2021-11-30T23:14:00Z">
        <w:r>
          <w:rPr>
            <w:rFonts w:ascii="Times New Roman" w:eastAsia="Times New Roman" w:hAnsi="Times New Roman" w:cs="Times New Roman"/>
            <w:sz w:val="20"/>
            <w:szCs w:val="20"/>
          </w:rPr>
          <w:t xml:space="preserve"> are</w:t>
        </w:r>
      </w:ins>
      <w:r>
        <w:rPr>
          <w:rFonts w:ascii="Times New Roman" w:eastAsia="Times New Roman" w:hAnsi="Times New Roman" w:cs="Times New Roman"/>
          <w:sz w:val="20"/>
          <w:szCs w:val="20"/>
        </w:rPr>
        <w:t xml:space="preserve"> related to, resulting from, or arising out of:</w:t>
      </w:r>
    </w:p>
    <w:p w14:paraId="21BAE6FB" w14:textId="56E261F0" w:rsidR="002B2AD0" w:rsidRDefault="002B2AD0">
      <w:pPr>
        <w:widowControl/>
        <w:numPr>
          <w:ilvl w:val="2"/>
          <w:numId w:val="1"/>
        </w:numPr>
        <w:tabs>
          <w:tab w:val="left" w:pos="3960"/>
        </w:tabs>
        <w:ind w:left="2340" w:right="18"/>
        <w:jc w:val="both"/>
      </w:pPr>
      <w:r>
        <w:rPr>
          <w:rFonts w:ascii="Times New Roman" w:eastAsia="Times New Roman" w:hAnsi="Times New Roman" w:cs="Times New Roman"/>
          <w:sz w:val="20"/>
          <w:szCs w:val="20"/>
        </w:rPr>
        <w:t xml:space="preserve">Any violation or </w:t>
      </w:r>
      <w:ins w:id="59" w:author="Tinsley, Siobhan (CCI-Atlanta-LD)" w:date="2021-12-01T14:16:00Z">
        <w:r w:rsidR="00EE0B0C">
          <w:rPr>
            <w:rFonts w:ascii="Times New Roman" w:eastAsia="Times New Roman" w:hAnsi="Times New Roman" w:cs="Times New Roman"/>
            <w:sz w:val="20"/>
            <w:szCs w:val="20"/>
          </w:rPr>
          <w:t xml:space="preserve">unmaterial uncured </w:t>
        </w:r>
      </w:ins>
      <w:r>
        <w:rPr>
          <w:rFonts w:ascii="Times New Roman" w:eastAsia="Times New Roman" w:hAnsi="Times New Roman" w:cs="Times New Roman"/>
          <w:sz w:val="20"/>
          <w:szCs w:val="20"/>
        </w:rPr>
        <w:t xml:space="preserve">breach of any term or condition of this Agreement by or on behalf of Grantee, including any violation caused by Grantee, Grantee Contractors, or Grantee </w:t>
      </w:r>
      <w:proofErr w:type="gramStart"/>
      <w:r>
        <w:rPr>
          <w:rFonts w:ascii="Times New Roman" w:eastAsia="Times New Roman" w:hAnsi="Times New Roman" w:cs="Times New Roman"/>
          <w:sz w:val="20"/>
          <w:szCs w:val="20"/>
        </w:rPr>
        <w:t>Personnel;</w:t>
      </w:r>
      <w:proofErr w:type="gramEnd"/>
    </w:p>
    <w:p w14:paraId="1A3BE016" w14:textId="77777777" w:rsidR="002B2AD0" w:rsidRDefault="002B2AD0">
      <w:pPr>
        <w:widowControl/>
        <w:numPr>
          <w:ilvl w:val="2"/>
          <w:numId w:val="1"/>
        </w:numPr>
        <w:tabs>
          <w:tab w:val="left" w:pos="3960"/>
        </w:tabs>
        <w:ind w:left="2340" w:right="18"/>
        <w:jc w:val="both"/>
      </w:pPr>
      <w:r>
        <w:rPr>
          <w:rFonts w:ascii="Times New Roman" w:eastAsia="Times New Roman" w:hAnsi="Times New Roman" w:cs="Times New Roman"/>
          <w:sz w:val="20"/>
          <w:szCs w:val="20"/>
        </w:rPr>
        <w:lastRenderedPageBreak/>
        <w:t>Grantee’s, Grantee Contractor’s, or Grantee Personnel’s performance, failed performance, or attempted performance of this Agreement;</w:t>
      </w:r>
    </w:p>
    <w:p w14:paraId="0610689D" w14:textId="77777777" w:rsidR="002B2AD0" w:rsidRDefault="002B2AD0">
      <w:pPr>
        <w:widowControl/>
        <w:numPr>
          <w:ilvl w:val="2"/>
          <w:numId w:val="1"/>
        </w:numPr>
        <w:tabs>
          <w:tab w:val="left" w:pos="3960"/>
        </w:tabs>
        <w:ind w:left="2340" w:right="18"/>
        <w:jc w:val="both"/>
      </w:pPr>
      <w:r>
        <w:rPr>
          <w:rFonts w:ascii="Times New Roman" w:eastAsia="Times New Roman" w:hAnsi="Times New Roman" w:cs="Times New Roman"/>
          <w:sz w:val="20"/>
          <w:szCs w:val="20"/>
        </w:rPr>
        <w:t>Any negligent acts or omissions, intentional or willful misconduct, or unlawful acts of Grantee, Grantee Contractors, or Grantee Personnel;</w:t>
      </w:r>
    </w:p>
    <w:p w14:paraId="3E8A007D" w14:textId="77777777" w:rsidR="002B2AD0" w:rsidRDefault="002B2AD0">
      <w:pPr>
        <w:widowControl/>
        <w:numPr>
          <w:ilvl w:val="2"/>
          <w:numId w:val="1"/>
        </w:numPr>
        <w:tabs>
          <w:tab w:val="left" w:pos="3960"/>
        </w:tabs>
        <w:ind w:left="2340" w:right="18"/>
        <w:jc w:val="both"/>
      </w:pPr>
      <w:r>
        <w:rPr>
          <w:rFonts w:ascii="Times New Roman" w:eastAsia="Times New Roman" w:hAnsi="Times New Roman" w:cs="Times New Roman"/>
          <w:sz w:val="20"/>
          <w:szCs w:val="20"/>
        </w:rPr>
        <w:t>The failure by Grantee, Grantee Contractors, Grantee Personnel, the Project(s), or the use any funds disbursed hereunder to comply with any Applicable Laws;</w:t>
      </w:r>
    </w:p>
    <w:p w14:paraId="4F4190C1" w14:textId="77777777" w:rsidR="002B2AD0" w:rsidRDefault="002B2AD0">
      <w:pPr>
        <w:widowControl/>
        <w:numPr>
          <w:ilvl w:val="2"/>
          <w:numId w:val="1"/>
        </w:numPr>
        <w:tabs>
          <w:tab w:val="left" w:pos="3960"/>
        </w:tabs>
        <w:ind w:left="2340" w:right="18"/>
        <w:jc w:val="both"/>
      </w:pPr>
      <w:r>
        <w:rPr>
          <w:rFonts w:ascii="Times New Roman" w:eastAsia="Times New Roman" w:hAnsi="Times New Roman" w:cs="Times New Roman"/>
          <w:sz w:val="20"/>
          <w:szCs w:val="20"/>
        </w:rPr>
        <w:t>The furnishing or making by Grantee, Grantee Contractors, or Grantee Personnel, directly or indirectly, of any statement, representation, warranty, or certification in connection with this Agreement that is false, deceptive, or misleading;</w:t>
      </w:r>
    </w:p>
    <w:p w14:paraId="215B11AF" w14:textId="77777777" w:rsidR="002B2AD0" w:rsidRDefault="002B2AD0">
      <w:pPr>
        <w:widowControl/>
        <w:numPr>
          <w:ilvl w:val="2"/>
          <w:numId w:val="1"/>
        </w:numPr>
        <w:tabs>
          <w:tab w:val="left" w:pos="3960"/>
        </w:tabs>
        <w:ind w:left="2340" w:right="18"/>
        <w:jc w:val="both"/>
      </w:pPr>
      <w:r>
        <w:rPr>
          <w:rFonts w:ascii="Times New Roman" w:eastAsia="Times New Roman" w:hAnsi="Times New Roman" w:cs="Times New Roman"/>
          <w:sz w:val="20"/>
          <w:szCs w:val="20"/>
        </w:rPr>
        <w:t>Any failure by Grantee or Grantee Contractors to make any reports, payments, withholdings, or obtain or provide any insurance required by Applicable Laws, including with respect to Social Security, unemployment compensation, workers compensation, employee income, the Affordable Care Act, sales taxes, excise taxes, income taxes, property taxes, and/or other taxes, fees, or costs required by Grantee or Grantee Contractors to conduct business in the State;</w:t>
      </w:r>
    </w:p>
    <w:p w14:paraId="3DC22AAF" w14:textId="77777777" w:rsidR="002B2AD0" w:rsidRDefault="002B2AD0">
      <w:pPr>
        <w:widowControl/>
        <w:numPr>
          <w:ilvl w:val="2"/>
          <w:numId w:val="1"/>
        </w:numPr>
        <w:tabs>
          <w:tab w:val="left" w:pos="3960"/>
        </w:tabs>
        <w:ind w:left="2340" w:right="18"/>
        <w:jc w:val="both"/>
      </w:pPr>
      <w:r>
        <w:rPr>
          <w:rFonts w:ascii="Times New Roman" w:eastAsia="Times New Roman" w:hAnsi="Times New Roman" w:cs="Times New Roman"/>
          <w:sz w:val="20"/>
          <w:szCs w:val="20"/>
        </w:rPr>
        <w:t>Any claim for wages, benefits, compensation, insurance, discrimination, or other similar claims asserted against the Office or the State of Iowa by any Grantee  Personnel, or any claim, penalties, or fines made, levied, assessed, or imposed by another governmental entity or any Grantee Personnel against the Office or the State of Iowa in any way related to or involving the misclassification of employees as independent contractors or any allegations or findings of the existence of a joint-employment relationship involving any Grantee Personnel;</w:t>
      </w:r>
    </w:p>
    <w:p w14:paraId="5CEC59AF" w14:textId="77777777" w:rsidR="002B2AD0" w:rsidRDefault="002B2AD0">
      <w:pPr>
        <w:widowControl/>
        <w:numPr>
          <w:ilvl w:val="2"/>
          <w:numId w:val="1"/>
        </w:numPr>
        <w:tabs>
          <w:tab w:val="left" w:pos="3960"/>
        </w:tabs>
        <w:ind w:left="2340" w:right="18"/>
        <w:jc w:val="both"/>
      </w:pPr>
      <w:r>
        <w:rPr>
          <w:rFonts w:ascii="Times New Roman" w:eastAsia="Times New Roman" w:hAnsi="Times New Roman" w:cs="Times New Roman"/>
          <w:sz w:val="20"/>
          <w:szCs w:val="20"/>
        </w:rPr>
        <w:t>Any claim involving any personal injury or damage to property, caused, in whole or in part, by Grantee, Grantee Contractors, or Grantee Personnel in any way related to this Agreement;</w:t>
      </w:r>
    </w:p>
    <w:p w14:paraId="72396DCE" w14:textId="77777777" w:rsidR="002B2AD0" w:rsidRDefault="002B2AD0">
      <w:pPr>
        <w:widowControl/>
        <w:numPr>
          <w:ilvl w:val="2"/>
          <w:numId w:val="1"/>
        </w:numPr>
        <w:tabs>
          <w:tab w:val="left" w:pos="3960"/>
        </w:tabs>
        <w:ind w:left="2340" w:right="18"/>
        <w:jc w:val="both"/>
      </w:pPr>
      <w:r>
        <w:rPr>
          <w:rFonts w:ascii="Times New Roman" w:eastAsia="Times New Roman" w:hAnsi="Times New Roman" w:cs="Times New Roman"/>
          <w:sz w:val="20"/>
          <w:szCs w:val="20"/>
        </w:rPr>
        <w:t>Any claim for violation or infringement of any statutory, regulatory, or common law rights or any other rights of any person or entity, including any claims or causes of action involving torts, personal injury, defamation, or rights of publicity, privacy, security, confidentiality, misappropriation, or security</w:t>
      </w:r>
      <w:ins w:id="60" w:author="Alston &amp; Bird" w:date="2021-11-30T23:15:00Z">
        <w:r>
          <w:rPr>
            <w:rFonts w:ascii="Times New Roman" w:eastAsia="Times New Roman" w:hAnsi="Times New Roman" w:cs="Times New Roman"/>
            <w:sz w:val="20"/>
            <w:szCs w:val="20"/>
          </w:rPr>
          <w:t xml:space="preserve"> to the extent such clai</w:t>
        </w:r>
      </w:ins>
      <w:ins w:id="61" w:author="Alston &amp; Bird" w:date="2021-11-30T23:16:00Z">
        <w:r>
          <w:rPr>
            <w:rFonts w:ascii="Times New Roman" w:eastAsia="Times New Roman" w:hAnsi="Times New Roman" w:cs="Times New Roman"/>
            <w:sz w:val="20"/>
            <w:szCs w:val="20"/>
          </w:rPr>
          <w:t>m is caused by Grantee, Grantee Contractors, or Grantee Personnel</w:t>
        </w:r>
      </w:ins>
      <w:r>
        <w:rPr>
          <w:rFonts w:ascii="Times New Roman" w:eastAsia="Times New Roman" w:hAnsi="Times New Roman" w:cs="Times New Roman"/>
          <w:sz w:val="20"/>
          <w:szCs w:val="20"/>
        </w:rPr>
        <w:t>;</w:t>
      </w:r>
    </w:p>
    <w:p w14:paraId="203672DF" w14:textId="77777777" w:rsidR="002B2AD0" w:rsidRDefault="002B2AD0">
      <w:pPr>
        <w:widowControl/>
        <w:numPr>
          <w:ilvl w:val="2"/>
          <w:numId w:val="1"/>
        </w:numPr>
        <w:tabs>
          <w:tab w:val="left" w:pos="3960"/>
        </w:tabs>
        <w:ind w:left="2340" w:right="18"/>
        <w:jc w:val="both"/>
      </w:pPr>
      <w:r>
        <w:rPr>
          <w:rFonts w:ascii="Times New Roman" w:eastAsia="Times New Roman" w:hAnsi="Times New Roman" w:cs="Times New Roman"/>
          <w:sz w:val="20"/>
          <w:szCs w:val="20"/>
        </w:rPr>
        <w:t>Any claim of misappropriation of a trade secret or infringement or violation of any intellectual property rights, proprietary rights, or personal rights of any person, including any claims related to the violation or misappropriation of any patent, copyright, trade secret, trademark, trade dress, mask work, utility design, or other proprietary right</w:t>
      </w:r>
      <w:ins w:id="62" w:author="Alston &amp; Bird" w:date="2021-11-30T23:16:00Z">
        <w:r>
          <w:rPr>
            <w:rFonts w:ascii="Times New Roman" w:eastAsia="Times New Roman" w:hAnsi="Times New Roman" w:cs="Times New Roman"/>
            <w:sz w:val="20"/>
            <w:szCs w:val="20"/>
          </w:rPr>
          <w:t xml:space="preserve"> to the extent such claim is caused by Grantee, Grantee Contractors, or Grantee Personnel</w:t>
        </w:r>
      </w:ins>
      <w:r>
        <w:rPr>
          <w:rFonts w:ascii="Times New Roman" w:eastAsia="Times New Roman" w:hAnsi="Times New Roman" w:cs="Times New Roman"/>
          <w:sz w:val="20"/>
          <w:szCs w:val="20"/>
        </w:rPr>
        <w:t>;</w:t>
      </w:r>
    </w:p>
    <w:p w14:paraId="63E19260" w14:textId="77777777" w:rsidR="002B2AD0" w:rsidRDefault="002B2AD0">
      <w:pPr>
        <w:widowControl/>
        <w:numPr>
          <w:ilvl w:val="2"/>
          <w:numId w:val="1"/>
        </w:numPr>
        <w:tabs>
          <w:tab w:val="left" w:pos="3960"/>
        </w:tabs>
        <w:ind w:left="2340" w:right="18"/>
        <w:jc w:val="both"/>
      </w:pPr>
      <w:r>
        <w:rPr>
          <w:rFonts w:ascii="Times New Roman" w:eastAsia="Times New Roman" w:hAnsi="Times New Roman" w:cs="Times New Roman"/>
          <w:sz w:val="20"/>
          <w:szCs w:val="20"/>
        </w:rPr>
        <w:t>Any claim related to the Office’s failure to disclose geospatial data pursuant to applicable state, federal, and/or international laws, rules, regulations, or orders, including Iowa Code Chapter 22 and any corresponding implementing rules, regulations, or orders</w:t>
      </w:r>
      <w:ins w:id="63" w:author="Alston &amp; Bird" w:date="2021-11-30T23:16:00Z">
        <w:r>
          <w:rPr>
            <w:rFonts w:ascii="Times New Roman" w:eastAsia="Times New Roman" w:hAnsi="Times New Roman" w:cs="Times New Roman"/>
            <w:sz w:val="20"/>
            <w:szCs w:val="20"/>
          </w:rPr>
          <w:t xml:space="preserve"> to the extent the Office’s failure to disclose such data is caused by Grantee, Grantee Contractors, or Grantee Personnel</w:t>
        </w:r>
      </w:ins>
      <w:r>
        <w:rPr>
          <w:rFonts w:ascii="Times New Roman" w:eastAsia="Times New Roman" w:hAnsi="Times New Roman" w:cs="Times New Roman"/>
          <w:sz w:val="20"/>
          <w:szCs w:val="20"/>
        </w:rPr>
        <w:t>; or</w:t>
      </w:r>
    </w:p>
    <w:p w14:paraId="5FB96402" w14:textId="77777777" w:rsidR="002B2AD0" w:rsidRDefault="002B2AD0">
      <w:pPr>
        <w:widowControl/>
        <w:numPr>
          <w:ilvl w:val="2"/>
          <w:numId w:val="1"/>
        </w:numPr>
        <w:pBdr>
          <w:top w:val="nil"/>
          <w:left w:val="nil"/>
          <w:bottom w:val="nil"/>
          <w:right w:val="nil"/>
          <w:between w:val="nil"/>
        </w:pBdr>
        <w:tabs>
          <w:tab w:val="left" w:pos="3960"/>
        </w:tabs>
        <w:ind w:left="2340" w:right="18"/>
        <w:jc w:val="both"/>
      </w:pPr>
      <w:r>
        <w:rPr>
          <w:rFonts w:ascii="Times New Roman" w:eastAsia="Times New Roman" w:hAnsi="Times New Roman" w:cs="Times New Roman"/>
          <w:sz w:val="20"/>
          <w:szCs w:val="20"/>
        </w:rPr>
        <w:t>Any indemnification obligation of Grantee set forth or described in the NOFA.</w:t>
      </w:r>
    </w:p>
    <w:p w14:paraId="663E9995"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sz w:val="20"/>
          <w:szCs w:val="20"/>
        </w:rPr>
        <w:t>Grantee’s obligations under this Section are not limited to third-party claims, but shall also apply to any claims that either Party may assert against the other.</w:t>
      </w:r>
    </w:p>
    <w:p w14:paraId="0A96E8CF"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sz w:val="20"/>
          <w:szCs w:val="20"/>
        </w:rPr>
        <w:t>Grantee’s duties as set forth in this Section shall survive termination of this Agreement and shall apply regardless of the date any potential claim is made or discovered by the Office, the State of Iowa, or any Indemnitee</w:t>
      </w:r>
      <w:ins w:id="64" w:author="Alston &amp; Bird" w:date="2021-11-30T23:17:00Z">
        <w:r>
          <w:rPr>
            <w:rFonts w:ascii="Times New Roman" w:eastAsia="Times New Roman" w:hAnsi="Times New Roman" w:cs="Times New Roman"/>
            <w:sz w:val="20"/>
            <w:szCs w:val="20"/>
          </w:rPr>
          <w:t xml:space="preserve">, subject to any </w:t>
        </w:r>
      </w:ins>
      <w:ins w:id="65" w:author="Alston &amp; Bird" w:date="2021-11-30T23:18:00Z">
        <w:r>
          <w:rPr>
            <w:rFonts w:ascii="Times New Roman" w:eastAsia="Times New Roman" w:hAnsi="Times New Roman" w:cs="Times New Roman"/>
            <w:sz w:val="20"/>
            <w:szCs w:val="20"/>
          </w:rPr>
          <w:t xml:space="preserve">applicable </w:t>
        </w:r>
      </w:ins>
      <w:ins w:id="66" w:author="Alston &amp; Bird" w:date="2021-11-30T23:17:00Z">
        <w:r>
          <w:rPr>
            <w:rFonts w:ascii="Times New Roman" w:eastAsia="Times New Roman" w:hAnsi="Times New Roman" w:cs="Times New Roman"/>
            <w:sz w:val="20"/>
            <w:szCs w:val="20"/>
          </w:rPr>
          <w:t>Statute of Limitations and/or Statute of Repose</w:t>
        </w:r>
      </w:ins>
      <w:r>
        <w:rPr>
          <w:rFonts w:ascii="Times New Roman" w:eastAsia="Times New Roman" w:hAnsi="Times New Roman" w:cs="Times New Roman"/>
          <w:sz w:val="20"/>
          <w:szCs w:val="20"/>
        </w:rPr>
        <w:t>.</w:t>
      </w:r>
    </w:p>
    <w:p w14:paraId="5A6E1474" w14:textId="77777777" w:rsidR="002B2AD0" w:rsidRDefault="002B2AD0">
      <w:pPr>
        <w:widowControl/>
        <w:numPr>
          <w:ilvl w:val="0"/>
          <w:numId w:val="1"/>
        </w:numPr>
        <w:tabs>
          <w:tab w:val="left" w:pos="3960"/>
        </w:tabs>
        <w:ind w:right="18"/>
        <w:jc w:val="both"/>
      </w:pPr>
      <w:bookmarkStart w:id="67" w:name="_heading=h.30j0zll" w:colFirst="0" w:colLast="0"/>
      <w:bookmarkEnd w:id="67"/>
      <w:r>
        <w:rPr>
          <w:rFonts w:ascii="Times New Roman" w:eastAsia="Times New Roman" w:hAnsi="Times New Roman" w:cs="Times New Roman"/>
          <w:b/>
          <w:sz w:val="20"/>
          <w:szCs w:val="20"/>
        </w:rPr>
        <w:t>Representations, Warranties, and Covenants.</w:t>
      </w:r>
    </w:p>
    <w:p w14:paraId="4C139C61"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sz w:val="20"/>
          <w:szCs w:val="20"/>
        </w:rPr>
        <w:t>Grantee represents and warrants that it is fully aware of the terms, conditions, and requirements of this Agreement, the NOFA, and Applicable Laws, and intended outcomes of any Project(s) to be delivered hereunder, and that any such Project(s) shall satisfy such requirements in all material respects and are fit for such intended purposes and uses.</w:t>
      </w:r>
    </w:p>
    <w:p w14:paraId="276300D8" w14:textId="2BCE8130" w:rsidR="002B2AD0" w:rsidRDefault="002B2AD0">
      <w:pPr>
        <w:widowControl/>
        <w:numPr>
          <w:ilvl w:val="1"/>
          <w:numId w:val="1"/>
        </w:numPr>
        <w:tabs>
          <w:tab w:val="left" w:pos="3960"/>
        </w:tabs>
        <w:ind w:right="18"/>
        <w:jc w:val="both"/>
        <w:rPr>
          <w:color w:val="000000"/>
        </w:rPr>
      </w:pPr>
      <w:r>
        <w:rPr>
          <w:rFonts w:ascii="Times New Roman" w:eastAsia="Times New Roman" w:hAnsi="Times New Roman" w:cs="Times New Roman"/>
          <w:color w:val="000000"/>
          <w:sz w:val="20"/>
          <w:szCs w:val="20"/>
        </w:rPr>
        <w:t>Grantee represents and warrants that</w:t>
      </w:r>
      <w:ins w:id="68" w:author="Tinsley, Siobhan (CCI-Atlanta-LD)" w:date="2021-12-01T14:18:00Z">
        <w:r w:rsidR="00EE0B0C">
          <w:rPr>
            <w:rFonts w:ascii="Times New Roman" w:eastAsia="Times New Roman" w:hAnsi="Times New Roman" w:cs="Times New Roman"/>
            <w:color w:val="000000"/>
            <w:sz w:val="20"/>
            <w:szCs w:val="20"/>
          </w:rPr>
          <w:t xml:space="preserve"> at the time of execution of this Agreement</w:t>
        </w:r>
      </w:ins>
      <w:r>
        <w:rPr>
          <w:rFonts w:ascii="Times New Roman" w:eastAsia="Times New Roman" w:hAnsi="Times New Roman" w:cs="Times New Roman"/>
          <w:color w:val="000000"/>
          <w:sz w:val="20"/>
          <w:szCs w:val="20"/>
        </w:rPr>
        <w:t>: (</w:t>
      </w:r>
      <w:proofErr w:type="spellStart"/>
      <w:r>
        <w:rPr>
          <w:rFonts w:ascii="Times New Roman" w:eastAsia="Times New Roman" w:hAnsi="Times New Roman" w:cs="Times New Roman"/>
          <w:color w:val="000000"/>
          <w:sz w:val="20"/>
          <w:szCs w:val="20"/>
        </w:rPr>
        <w:t>i</w:t>
      </w:r>
      <w:proofErr w:type="spellEnd"/>
      <w:r>
        <w:rPr>
          <w:rFonts w:ascii="Times New Roman" w:eastAsia="Times New Roman" w:hAnsi="Times New Roman" w:cs="Times New Roman"/>
          <w:color w:val="000000"/>
          <w:sz w:val="20"/>
          <w:szCs w:val="20"/>
        </w:rPr>
        <w:t>) it owns, possesses, holds, and has received or secured all rights, permits, permissions, licenses and authority necessary to provide the Project(s) required hereunder.</w:t>
      </w:r>
    </w:p>
    <w:p w14:paraId="1C241C83"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sz w:val="20"/>
          <w:szCs w:val="20"/>
        </w:rPr>
        <w:t>Grantee represents, warrants, and covenants that all Projects(s) be performed or provided under this Agreement shall be performed or provided in a professional, competent, diligent and workmanlike manner by knowledgeable, trained and qualified personnel, all in accordance with the terms of this Agreement and the highest standards of performance applicable to service providers in the industry for similar tasks and projects. In the absence of a specification for the performance of any portion of this Agreement, the Parties agree that the applicable specification shall be the generally accepted industry standard. So long as the Office</w:t>
      </w:r>
      <w:ins w:id="69" w:author="Alston &amp; Bird" w:date="2021-11-30T23:19:00Z">
        <w:r>
          <w:rPr>
            <w:rFonts w:ascii="Times New Roman" w:eastAsia="Times New Roman" w:hAnsi="Times New Roman" w:cs="Times New Roman"/>
            <w:sz w:val="20"/>
            <w:szCs w:val="20"/>
          </w:rPr>
          <w:t xml:space="preserve"> promptly</w:t>
        </w:r>
      </w:ins>
      <w:r>
        <w:rPr>
          <w:rFonts w:ascii="Times New Roman" w:eastAsia="Times New Roman" w:hAnsi="Times New Roman" w:cs="Times New Roman"/>
          <w:sz w:val="20"/>
          <w:szCs w:val="20"/>
        </w:rPr>
        <w:t xml:space="preserve"> notifies Grantee of any aspects of any Project(s) performed </w:t>
      </w:r>
      <w:ins w:id="70" w:author="Alston &amp; Bird" w:date="2021-11-30T23:19:00Z">
        <w:r>
          <w:rPr>
            <w:rFonts w:ascii="Times New Roman" w:eastAsia="Times New Roman" w:hAnsi="Times New Roman" w:cs="Times New Roman"/>
            <w:sz w:val="20"/>
            <w:szCs w:val="20"/>
          </w:rPr>
          <w:t xml:space="preserve">reasonably determined to be </w:t>
        </w:r>
      </w:ins>
      <w:r>
        <w:rPr>
          <w:rFonts w:ascii="Times New Roman" w:eastAsia="Times New Roman" w:hAnsi="Times New Roman" w:cs="Times New Roman"/>
          <w:sz w:val="20"/>
          <w:szCs w:val="20"/>
        </w:rPr>
        <w:t>in violation of this standard, Grantee shall re-perform the relevant aspects of the Project(s) at no additional cost to the Office or impacted consumers, such that the Project(s) are rendered in the above-specified manner, or if the Grantee is unable to perform the Project(s) as warranted, Grantee shall reimburse the Office any fees or compensation paid to Grantee for the unsatisfactory performance.</w:t>
      </w:r>
    </w:p>
    <w:p w14:paraId="3066905A"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sz w:val="20"/>
          <w:szCs w:val="20"/>
        </w:rPr>
        <w:t xml:space="preserve">Grantee represents, warrants, and covenants that it is knowledgeable about, and shall comply with, all Applicable Laws in connection with its performance of this Agreement and with all terms, conditions, requirements, and </w:t>
      </w:r>
      <w:r>
        <w:rPr>
          <w:rFonts w:ascii="Times New Roman" w:eastAsia="Times New Roman" w:hAnsi="Times New Roman" w:cs="Times New Roman"/>
          <w:sz w:val="20"/>
          <w:szCs w:val="20"/>
        </w:rPr>
        <w:lastRenderedPageBreak/>
        <w:t>assurances, made directly or implicitly, set forth or made by Grantee in or under this Agreement, the NOFA, the Application, and Applicable Laws.</w:t>
      </w:r>
    </w:p>
    <w:p w14:paraId="69BCA077"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sz w:val="20"/>
          <w:szCs w:val="20"/>
        </w:rPr>
        <w:t>Grantee represents, warrants, and covenants that the Project(s) will at all times meet, conform to  and comply with: (1) this Agreement; (2) any and all representations or assurance made, directly or implicitly, in the Application; and (3) Applicable Laws.</w:t>
      </w:r>
    </w:p>
    <w:p w14:paraId="0464D1EC"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sz w:val="20"/>
          <w:szCs w:val="20"/>
        </w:rPr>
        <w:t>Grantee represents and warrants that it is not in arrears with respect to the payment of any monies due and owing the State or any department, agency, office, or any other governmental entity, unit, or subdivision thereof, including but not limited to the payment of taxes and employee benefits. Grantee represents that its accounting system is adequate to comply with this Agreement.</w:t>
      </w:r>
    </w:p>
    <w:p w14:paraId="2AD5F24C"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sz w:val="20"/>
          <w:szCs w:val="20"/>
        </w:rPr>
        <w:t>Grantee represents, warrants, covenants, and promises that Grantee, Grantee Contractors, and Grantee Personnel have complied with and will continue to comply with, that the Project(s) as implemented will comply with, and that the use or expenditure of any funds paid hereunder will comply with any and all Applicable Laws, both generally and in connection with the performance of this Agreement, including the following:</w:t>
      </w:r>
    </w:p>
    <w:p w14:paraId="6CBD23D9" w14:textId="77777777" w:rsidR="002B2AD0" w:rsidRDefault="002B2AD0">
      <w:pPr>
        <w:widowControl/>
        <w:numPr>
          <w:ilvl w:val="2"/>
          <w:numId w:val="1"/>
        </w:numPr>
        <w:tabs>
          <w:tab w:val="left" w:pos="3960"/>
        </w:tabs>
        <w:ind w:left="2250" w:right="18"/>
        <w:jc w:val="both"/>
      </w:pPr>
      <w:r>
        <w:rPr>
          <w:rFonts w:ascii="Times New Roman" w:eastAsia="Times New Roman" w:hAnsi="Times New Roman" w:cs="Times New Roman"/>
          <w:sz w:val="20"/>
          <w:szCs w:val="20"/>
        </w:rPr>
        <w:t>Those prohibiting discriminatory employment practices or related to equal opportunity in employment or affirmative action under federal or state law, rules, regulations, or orders, including Iowa Code chapter 216 and section 19B.7 and the rules of the Iowa Department of Administrative Services and the Iowa Civil Rights Commission. Upon the State’s written request, Grantee shall submit to the State a copy of its affirmative action plan, containing goals, time specifications, accessibility plans, and policies as required by Iowa Administrative Code chapter 11—121.</w:t>
      </w:r>
    </w:p>
    <w:p w14:paraId="2F153EA8" w14:textId="77777777" w:rsidR="002B2AD0" w:rsidRDefault="002B2AD0">
      <w:pPr>
        <w:widowControl/>
        <w:numPr>
          <w:ilvl w:val="2"/>
          <w:numId w:val="1"/>
        </w:numPr>
        <w:tabs>
          <w:tab w:val="left" w:pos="3960"/>
        </w:tabs>
        <w:ind w:left="2250" w:right="18"/>
        <w:jc w:val="both"/>
      </w:pPr>
      <w:r>
        <w:rPr>
          <w:rFonts w:ascii="Times New Roman" w:eastAsia="Times New Roman" w:hAnsi="Times New Roman" w:cs="Times New Roman"/>
          <w:sz w:val="20"/>
          <w:szCs w:val="20"/>
        </w:rPr>
        <w:t>Those pertaining to any permitting and licensure requirements in carrying out the work performed under this Agreement.</w:t>
      </w:r>
    </w:p>
    <w:p w14:paraId="5D119290" w14:textId="7AE94FE5" w:rsidR="002B2AD0" w:rsidRDefault="002B2AD0">
      <w:pPr>
        <w:widowControl/>
        <w:numPr>
          <w:ilvl w:val="2"/>
          <w:numId w:val="1"/>
        </w:numPr>
        <w:tabs>
          <w:tab w:val="left" w:pos="3960"/>
        </w:tabs>
        <w:ind w:left="2250" w:right="18"/>
        <w:jc w:val="both"/>
      </w:pPr>
      <w:r>
        <w:rPr>
          <w:rFonts w:ascii="Times New Roman" w:eastAsia="Times New Roman" w:hAnsi="Times New Roman" w:cs="Times New Roman"/>
          <w:sz w:val="20"/>
          <w:szCs w:val="20"/>
        </w:rPr>
        <w:t>Those relating to prevailing wages, occupational safety and health standards, payment of taxes, gift laws, and lobbying laws</w:t>
      </w:r>
      <w:ins w:id="71" w:author="Tinsley, Siobhan (CCI-Atlanta-LD)" w:date="2021-12-01T18:40:00Z">
        <w:r w:rsidR="00A45034">
          <w:rPr>
            <w:rFonts w:ascii="Times New Roman" w:eastAsia="Times New Roman" w:hAnsi="Times New Roman" w:cs="Times New Roman"/>
            <w:sz w:val="20"/>
            <w:szCs w:val="20"/>
          </w:rPr>
          <w:t xml:space="preserve"> if they are applicable</w:t>
        </w:r>
      </w:ins>
      <w:r>
        <w:rPr>
          <w:rFonts w:ascii="Times New Roman" w:eastAsia="Times New Roman" w:hAnsi="Times New Roman" w:cs="Times New Roman"/>
          <w:sz w:val="20"/>
          <w:szCs w:val="20"/>
        </w:rPr>
        <w:t>.</w:t>
      </w:r>
    </w:p>
    <w:p w14:paraId="06308EDC" w14:textId="77777777" w:rsidR="002B2AD0" w:rsidRDefault="002B2AD0">
      <w:pPr>
        <w:widowControl/>
        <w:numPr>
          <w:ilvl w:val="2"/>
          <w:numId w:val="1"/>
        </w:numPr>
        <w:tabs>
          <w:tab w:val="left" w:pos="3960"/>
        </w:tabs>
        <w:ind w:left="2250" w:right="18"/>
        <w:jc w:val="both"/>
      </w:pPr>
      <w:r>
        <w:rPr>
          <w:rFonts w:ascii="Times New Roman" w:eastAsia="Times New Roman" w:hAnsi="Times New Roman" w:cs="Times New Roman"/>
          <w:sz w:val="20"/>
          <w:szCs w:val="20"/>
        </w:rPr>
        <w:t>American Rescue Plan Act Requirements.</w:t>
      </w:r>
    </w:p>
    <w:p w14:paraId="0FE53AA8" w14:textId="77777777" w:rsidR="002B2AD0" w:rsidRDefault="002B2AD0">
      <w:pPr>
        <w:widowControl/>
        <w:tabs>
          <w:tab w:val="left" w:pos="3960"/>
        </w:tabs>
        <w:ind w:left="1440"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Grantee shall take such steps as necessary to ensure Grantee Contractors and Grantee Personnel are bound by the terms and conditions contained in this Section. Notwithstanding anything in this Agreement to the contrary, Grantee, Grantee Contractors, and Grantee Personnel’s failure to fulfill any requirements set forth in this Section shall be regarded as a material breach of this Agreement and the Office may cancel, terminate, or suspend, in whole or in part, this Agreement without penalty or legal liability. In addition, the Office or its designee may declare Grantee ineligible for future State contracts in accordance with authorized procedures or Grantee may be subject to other sanctions as provided by law, rule, or order.</w:t>
      </w:r>
    </w:p>
    <w:p w14:paraId="6808035D" w14:textId="77777777" w:rsidR="002B2AD0" w:rsidRDefault="002B2AD0">
      <w:pPr>
        <w:widowControl/>
        <w:numPr>
          <w:ilvl w:val="1"/>
          <w:numId w:val="1"/>
        </w:numPr>
        <w:tabs>
          <w:tab w:val="left" w:pos="3960"/>
        </w:tabs>
        <w:ind w:right="18"/>
        <w:jc w:val="both"/>
        <w:rPr>
          <w:color w:val="000000"/>
        </w:rPr>
      </w:pPr>
      <w:r>
        <w:rPr>
          <w:rFonts w:ascii="Times New Roman" w:eastAsia="Times New Roman" w:hAnsi="Times New Roman" w:cs="Times New Roman"/>
          <w:color w:val="000000"/>
          <w:sz w:val="20"/>
          <w:szCs w:val="20"/>
        </w:rPr>
        <w:t>All representations, warranties, and covenants made by Grantee in this Agreement, whether or not this Agreement specifically denominates Grantee’s promise as a warranty or whether the warranty is created only by Grantee’s affirmation or promise, or is created by a description of the Project(s) or related outcomes to be provided or that will result, shall not be construed as limiting or negating any warranty provided by law, including without limitation, warranties which arise through course of dealing or usage of trade. The warranties expressed in this Agreement are intended to modify the warranties implied by law only to the extent that they expand those warranties. Grantee’s warranties provided in this Section 7 are in addition to and not in lieu of any other warranties provided in this Agreement. All warranties provided for in this Agreement shall be cumulative, shall be deemed consistent and not in conflict, are intended to be given full force and effect and to be interpreted expansively to give the broadest warranty protection to the Office, the State of Iowa, and any and all consumers intended to benefit from such warranties, this Agreement, or the Project(s) resulting herefrom.</w:t>
      </w:r>
    </w:p>
    <w:p w14:paraId="1675F9CE" w14:textId="77777777" w:rsidR="002B2AD0" w:rsidRDefault="002B2AD0">
      <w:pPr>
        <w:widowControl/>
        <w:numPr>
          <w:ilvl w:val="0"/>
          <w:numId w:val="1"/>
        </w:numPr>
        <w:tabs>
          <w:tab w:val="left" w:pos="3960"/>
        </w:tabs>
        <w:ind w:right="18"/>
        <w:jc w:val="both"/>
      </w:pPr>
      <w:r>
        <w:rPr>
          <w:rFonts w:ascii="Times New Roman" w:eastAsia="Times New Roman" w:hAnsi="Times New Roman" w:cs="Times New Roman"/>
          <w:b/>
          <w:sz w:val="20"/>
          <w:szCs w:val="20"/>
        </w:rPr>
        <w:t>Publicity.</w:t>
      </w:r>
      <w:r>
        <w:rPr>
          <w:rFonts w:ascii="Times New Roman" w:eastAsia="Times New Roman" w:hAnsi="Times New Roman" w:cs="Times New Roman"/>
          <w:sz w:val="20"/>
          <w:szCs w:val="20"/>
        </w:rPr>
        <w:t xml:space="preserve"> The Grantee shall, when issuing statements, press releases, or any marketing or promotional materials describing the Project(s), ensure such materials or communications clearly state: a) the percentage of the total cost of the Project(s) which was or will be financed with federal or state funds; and b) the dollar amount of federal or state funds for the Project(s).</w:t>
      </w:r>
      <w:r>
        <w:rPr>
          <w:sz w:val="20"/>
          <w:szCs w:val="20"/>
        </w:rPr>
        <w:t xml:space="preserve"> </w:t>
      </w:r>
      <w:r>
        <w:rPr>
          <w:rFonts w:ascii="Times New Roman" w:eastAsia="Times New Roman" w:hAnsi="Times New Roman" w:cs="Times New Roman"/>
          <w:sz w:val="20"/>
          <w:szCs w:val="20"/>
        </w:rPr>
        <w:t>Any publication (written, visual, or sound) shall contain the following statements:</w:t>
      </w:r>
    </w:p>
    <w:p w14:paraId="46FD0058" w14:textId="77777777" w:rsidR="002B2AD0" w:rsidRDefault="002B2AD0">
      <w:pPr>
        <w:tabs>
          <w:tab w:val="left" w:pos="720"/>
        </w:tabs>
        <w:ind w:left="1440" w:right="648" w:hanging="1440"/>
        <w:jc w:val="both"/>
        <w:rPr>
          <w:rFonts w:ascii="Times New Roman" w:eastAsia="Times New Roman" w:hAnsi="Times New Roman" w:cs="Times New Roman"/>
          <w:sz w:val="20"/>
          <w:szCs w:val="20"/>
        </w:rPr>
      </w:pPr>
      <w:bookmarkStart w:id="72" w:name="_heading=h.1fob9te" w:colFirst="0" w:colLast="0"/>
      <w:bookmarkEnd w:id="72"/>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“This project was supported by federal funds made available through the American Rescue Plan Act and the State of Iowa, acting by and through the Office of the Chief Information Officer (OCIO). Points of view expressed herein are those of the author or speaker and do not necessarily represent the official position or policies of the United States Government or State of Iowa or endorsement of the project.”</w:t>
      </w:r>
    </w:p>
    <w:p w14:paraId="730305C2" w14:textId="77777777" w:rsidR="002B2AD0" w:rsidRDefault="002B2AD0">
      <w:pPr>
        <w:widowControl/>
        <w:tabs>
          <w:tab w:val="left" w:pos="3960"/>
        </w:tabs>
        <w:ind w:left="720" w:right="18"/>
        <w:jc w:val="both"/>
        <w:rPr>
          <w:sz w:val="20"/>
          <w:szCs w:val="20"/>
        </w:rPr>
      </w:pPr>
      <w:r>
        <w:rPr>
          <w:rFonts w:ascii="Times New Roman" w:eastAsia="Times New Roman" w:hAnsi="Times New Roman" w:cs="Times New Roman"/>
          <w:sz w:val="20"/>
          <w:szCs w:val="20"/>
        </w:rPr>
        <w:t>In addition, during the Term and at all times after the termination or expiration of this Agreement, Grantee, Grantee Contractors, and Grantee Personnel shall not make any media release or other public announcement related to the Project(s) without the Office’s prior written notification and opportunity for participation/involvement. Except as otherwise required herein, Grantee, Grantee Contractors, and Grantee Personnel shall acquire no right to use, and shall not use, without OCIO’s or the State of Iowa’s prior written consent, the terms or existence of this Agreement, the names, trade names, trademarks, service marks, artwork, designs, or copyrighted materials of the Office or the State of Iowa, its related entities, employees, assigns, successors or licensees: (a) in any advertising, publicity, press release, customer list, presentation or promotion; or (b) to express or imply any endorsement of the Project(s).</w:t>
      </w:r>
    </w:p>
    <w:p w14:paraId="5600E2DB" w14:textId="77777777" w:rsidR="002B2AD0" w:rsidRDefault="002B2AD0">
      <w:pPr>
        <w:widowControl/>
        <w:numPr>
          <w:ilvl w:val="0"/>
          <w:numId w:val="1"/>
        </w:numPr>
        <w:tabs>
          <w:tab w:val="left" w:pos="3960"/>
        </w:tabs>
        <w:ind w:right="18"/>
        <w:jc w:val="both"/>
      </w:pPr>
      <w:r>
        <w:rPr>
          <w:rFonts w:ascii="Times New Roman" w:eastAsia="Times New Roman" w:hAnsi="Times New Roman" w:cs="Times New Roman"/>
          <w:b/>
          <w:sz w:val="20"/>
          <w:szCs w:val="20"/>
        </w:rPr>
        <w:t xml:space="preserve">Confidentiality. </w:t>
      </w:r>
    </w:p>
    <w:p w14:paraId="7B0BBD4D"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sz w:val="20"/>
          <w:szCs w:val="20"/>
        </w:rPr>
        <w:lastRenderedPageBreak/>
        <w:t xml:space="preserve">“Confidential Information” means, subject to any applicable State and federal laws and regulations, including but not limited to Iowa Code Chapter 22, any confidential or proprietary information or trade secrets disclosed by either party (a “Disclosing Party”) to the other party (a “Receiving Party”) that, at the time of disclosure, is designated as confidential (or like designation), is disclosed in circumstances of confidence, or would be understood by the parties, exercising reasonable business judgment, to be confidential. Regardless of whether or not the following information is designated as confidential, the term Confidential Information includes information that constitutes Personal Information (Iowa Code § 715C.1(11)), the Office’s security protocols and procedures, Office system architecture, information that could compromise the security of the Office’s network or systems, and information about the Office’s current or future competitive procurements, including the evaluation process prior to the formal announcement of results.  Confidential Information does not include any information that: (1) was rightfully in the possession of the Receiving Party from a source other than the Disclosing Party prior to the time of disclosure of the information by the Disclosing Party to the Receiving Party; (2) was known to the Receiving Party prior to the disclosure of the information by the Disclosing Party; (3) was disclosed to the Receiving Party without restriction by an independent third party having a legal right to disclose the information; (4) is in the public domain or shall have become publicly available other than as a result of disclosure by the Receiving Party in violation of this Agreement or in breach of any other agreement with the Disclosing Party; (5) is independently developed by the Receiving Party without any reliance on Confidential Information disclosed by the Disclosing Party; or (6) is disclosed by the Receiving Party with the written consent of the Disclosing Party.  </w:t>
      </w:r>
    </w:p>
    <w:p w14:paraId="0C6A39B2"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sz w:val="20"/>
          <w:szCs w:val="20"/>
        </w:rPr>
        <w:t xml:space="preserve">In the event the Office receives a request for information marked confidential and the Office is unable to definitively determine that the information is not subject to disclosure under Applicable Law, the Office will give written notice to the Grantee seventy-two (72) hours prior to the release of the information to allow the Bidder to seek injunctive relief pursuant to Iowa Code §§ 22.5 or 22.8. The Grantee’s failure to request confidential treatment of material pursuant to this section and the relevant law will be deemed, by the Office and State personnel, as a waiver of any right to confidentiality that the Grantee may have had. </w:t>
      </w:r>
    </w:p>
    <w:p w14:paraId="62342BEB"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sz w:val="20"/>
          <w:szCs w:val="20"/>
        </w:rPr>
        <w:t>The Grantee’s employees, agents, and subcontractors may have access to Confidential Information maintained by the State to the extent necessary to carry out its responsibilities under the Agreement. The Grantee shall presume that all information received pursuant to the Agreement is confidential unless otherwise designated by the State.</w:t>
      </w:r>
      <w:del w:id="73" w:author="Alston &amp; Bird" w:date="2021-11-30T23:25:00Z">
        <w:r>
          <w:rPr>
            <w:rFonts w:ascii="Times New Roman" w:eastAsia="Times New Roman" w:hAnsi="Times New Roman" w:cs="Times New Roman"/>
            <w:sz w:val="20"/>
            <w:szCs w:val="20"/>
          </w:rPr>
          <w:delText xml:space="preserve"> </w:delText>
        </w:r>
      </w:del>
      <w:r>
        <w:rPr>
          <w:rFonts w:ascii="Times New Roman" w:eastAsia="Times New Roman" w:hAnsi="Times New Roman" w:cs="Times New Roman"/>
          <w:sz w:val="20"/>
          <w:szCs w:val="20"/>
        </w:rPr>
        <w:t xml:space="preserve"> No Confidential Information collected, maintained, or used in the course of performance of the Agreement by Grantee shall be disseminated except as authorized by law and with the written consent of the State, either during the period of the Agreement or thereafter. Any data supplied to or created by the Grantee shall be considered the property of the State. The Grantee must return any and all data collected, maintained, created or used in the course of the performance of the Agreement, in whatever form it is maintained, promptly at the request of the State. </w:t>
      </w:r>
      <w:del w:id="74" w:author="Alston &amp; Bird" w:date="2021-11-30T23:25:00Z">
        <w:r>
          <w:rPr>
            <w:rFonts w:ascii="Times New Roman" w:eastAsia="Times New Roman" w:hAnsi="Times New Roman" w:cs="Times New Roman"/>
            <w:sz w:val="20"/>
            <w:szCs w:val="20"/>
          </w:rPr>
          <w:delText xml:space="preserve"> </w:delText>
        </w:r>
      </w:del>
      <w:r>
        <w:rPr>
          <w:rFonts w:ascii="Times New Roman" w:eastAsia="Times New Roman" w:hAnsi="Times New Roman" w:cs="Times New Roman"/>
          <w:sz w:val="20"/>
          <w:szCs w:val="20"/>
        </w:rPr>
        <w:t>In the event that a subpoena or other legal process is served upon the Grantee for records containing Confidential Information, the Grantee shall promptly notify the State and cooperate with the State</w:t>
      </w:r>
      <w:del w:id="75" w:author="Alston &amp; Bird" w:date="2021-11-30T23:25:00Z">
        <w:r>
          <w:rPr>
            <w:rFonts w:ascii="Times New Roman" w:eastAsia="Times New Roman" w:hAnsi="Times New Roman" w:cs="Times New Roman"/>
            <w:sz w:val="20"/>
            <w:szCs w:val="20"/>
          </w:rPr>
          <w:delText xml:space="preserve"> or the State</w:delText>
        </w:r>
      </w:del>
      <w:r>
        <w:rPr>
          <w:rFonts w:ascii="Times New Roman" w:eastAsia="Times New Roman" w:hAnsi="Times New Roman" w:cs="Times New Roman"/>
          <w:sz w:val="20"/>
          <w:szCs w:val="20"/>
        </w:rPr>
        <w:t xml:space="preserve"> in any lawful effort to protect the Confidential Information. The Grantee shall immediately report to the State any unauthorized disclosure of Confidential Information.</w:t>
      </w:r>
    </w:p>
    <w:p w14:paraId="0685B070" w14:textId="77777777" w:rsidR="002B2AD0" w:rsidRDefault="002B2AD0">
      <w:pPr>
        <w:widowControl/>
        <w:numPr>
          <w:ilvl w:val="0"/>
          <w:numId w:val="1"/>
        </w:numPr>
        <w:tabs>
          <w:tab w:val="left" w:pos="3960"/>
        </w:tabs>
        <w:ind w:right="18"/>
        <w:jc w:val="both"/>
      </w:pPr>
      <w:r>
        <w:rPr>
          <w:rFonts w:ascii="Times New Roman" w:eastAsia="Times New Roman" w:hAnsi="Times New Roman" w:cs="Times New Roman"/>
          <w:b/>
          <w:sz w:val="20"/>
          <w:szCs w:val="20"/>
        </w:rPr>
        <w:t>General Provisions.</w:t>
      </w:r>
    </w:p>
    <w:p w14:paraId="51CE78E6" w14:textId="77777777" w:rsidR="002B2AD0" w:rsidRDefault="002B2AD0">
      <w:pPr>
        <w:widowControl/>
        <w:numPr>
          <w:ilvl w:val="1"/>
          <w:numId w:val="1"/>
        </w:numPr>
        <w:tabs>
          <w:tab w:val="left" w:pos="1440"/>
          <w:tab w:val="left" w:pos="3960"/>
        </w:tabs>
        <w:ind w:right="18"/>
        <w:jc w:val="both"/>
      </w:pPr>
      <w:bookmarkStart w:id="76" w:name="_heading=h.3znysh7" w:colFirst="0" w:colLast="0"/>
      <w:bookmarkEnd w:id="76"/>
      <w:r>
        <w:rPr>
          <w:rFonts w:ascii="Times New Roman" w:eastAsia="Times New Roman" w:hAnsi="Times New Roman" w:cs="Times New Roman"/>
          <w:i/>
          <w:sz w:val="20"/>
          <w:szCs w:val="20"/>
        </w:rPr>
        <w:t>Monitoring, Review, and Status</w:t>
      </w:r>
      <w:r>
        <w:rPr>
          <w:rFonts w:ascii="Times New Roman" w:eastAsia="Times New Roman" w:hAnsi="Times New Roman" w:cs="Times New Roman"/>
          <w:sz w:val="20"/>
          <w:szCs w:val="20"/>
        </w:rPr>
        <w:t>.</w:t>
      </w:r>
    </w:p>
    <w:p w14:paraId="790102F1" w14:textId="1FBD82F7" w:rsidR="002B2AD0" w:rsidRDefault="002B2AD0">
      <w:pPr>
        <w:widowControl/>
        <w:numPr>
          <w:ilvl w:val="2"/>
          <w:numId w:val="1"/>
        </w:numPr>
        <w:tabs>
          <w:tab w:val="left" w:pos="1440"/>
          <w:tab w:val="left" w:pos="3960"/>
        </w:tabs>
        <w:ind w:left="2340" w:right="18"/>
        <w:jc w:val="both"/>
        <w:rPr>
          <w:color w:val="000000"/>
        </w:rPr>
      </w:pPr>
      <w:r>
        <w:rPr>
          <w:rFonts w:ascii="Times New Roman" w:eastAsia="Times New Roman" w:hAnsi="Times New Roman" w:cs="Times New Roman"/>
          <w:color w:val="000000"/>
          <w:sz w:val="20"/>
          <w:szCs w:val="20"/>
          <w:u w:val="single"/>
        </w:rPr>
        <w:t>Monitoring and Review</w:t>
      </w:r>
      <w:r>
        <w:rPr>
          <w:rFonts w:ascii="Times New Roman" w:eastAsia="Times New Roman" w:hAnsi="Times New Roman" w:cs="Times New Roman"/>
          <w:color w:val="000000"/>
          <w:sz w:val="20"/>
          <w:szCs w:val="20"/>
        </w:rPr>
        <w:t xml:space="preserve">. In addition to any other terms and conditions hereunder of or related to auditing, verifying, or ensuring Grantee’s compliance with the terms, conditions, requirements, or limitations of this Agreement, the Office shall monitor and review Grantee’s performance under this Agreement to ensure compliance with this Agreement, including Applicable Laws. Such review and monitoring shall include the Office’s assessment of any claims or invoices and any reports furnished by Grantee pursuant to this Agreement. The Office reserves the right to monitor Grantee performance through site visits, reports, or other means deemed necessary by the Office. The Grantee agrees that the Office may conduct during regular business hours site visits to review contract compliance, assess management controls, and assess relevant services and activities. Grantee agrees to ensure the cooperation of Grantee Personnel in such efforts and to provide to the Office all information requested by the Office in the manner determined by the Office; this includes </w:t>
      </w:r>
      <w:r>
        <w:rPr>
          <w:rFonts w:ascii="Times New Roman" w:eastAsia="Times New Roman" w:hAnsi="Times New Roman" w:cs="Times New Roman"/>
          <w:sz w:val="20"/>
          <w:szCs w:val="20"/>
        </w:rPr>
        <w:t>allowing the Office to inspect Grantee or Grantee Contractor’s facilities and books and records in order to monitor and evaluate performance of this Agreement</w:t>
      </w:r>
      <w:ins w:id="77" w:author="Tinsley, Siobhan (CCI-Atlanta-LD)" w:date="2021-12-01T17:09:00Z">
        <w:r>
          <w:rPr>
            <w:rFonts w:ascii="Times New Roman" w:eastAsia="Times New Roman" w:hAnsi="Times New Roman" w:cs="Times New Roman"/>
            <w:sz w:val="20"/>
            <w:szCs w:val="20"/>
          </w:rPr>
          <w:t xml:space="preserve">.  </w:t>
        </w:r>
      </w:ins>
      <w:del w:id="78" w:author="Tinsley, Siobhan (CCI-Atlanta-LD)" w:date="2021-12-01T17:09:00Z">
        <w:r w:rsidDel="002B2AD0">
          <w:rPr>
            <w:rFonts w:ascii="Times New Roman" w:eastAsia="Times New Roman" w:hAnsi="Times New Roman" w:cs="Times New Roman"/>
            <w:sz w:val="20"/>
            <w:szCs w:val="20"/>
          </w:rPr>
          <w:delText xml:space="preserve">. </w:delText>
        </w:r>
      </w:del>
      <w:ins w:id="79" w:author="Tinsley, Siobhan (CCI-Atlanta-LD)" w:date="2021-12-01T17:09:00Z">
        <w:r>
          <w:rPr>
            <w:rFonts w:ascii="Times New Roman" w:eastAsia="Times New Roman" w:hAnsi="Times New Roman" w:cs="Times New Roman"/>
            <w:sz w:val="20"/>
            <w:szCs w:val="20"/>
          </w:rPr>
          <w:t>Notwithstanding anything to the contrary in this Agreement, Grantee shall have no obligation</w:t>
        </w:r>
      </w:ins>
      <w:ins w:id="80" w:author="Tinsley, Siobhan (CCI-Atlanta-LD)" w:date="2021-12-01T18:40:00Z">
        <w:r w:rsidR="00A45034">
          <w:rPr>
            <w:rFonts w:ascii="Times New Roman" w:eastAsia="Times New Roman" w:hAnsi="Times New Roman" w:cs="Times New Roman"/>
            <w:sz w:val="20"/>
            <w:szCs w:val="20"/>
          </w:rPr>
          <w:t xml:space="preserve"> under this Agreement</w:t>
        </w:r>
      </w:ins>
      <w:ins w:id="81" w:author="Tinsley, Siobhan (CCI-Atlanta-LD)" w:date="2021-12-01T17:09:00Z">
        <w:r>
          <w:rPr>
            <w:rFonts w:ascii="Times New Roman" w:eastAsia="Times New Roman" w:hAnsi="Times New Roman" w:cs="Times New Roman"/>
            <w:sz w:val="20"/>
            <w:szCs w:val="20"/>
          </w:rPr>
          <w:t xml:space="preserve"> to share any information considered by Grantee to be confidential unless such disclosure is required by applicable law. </w:t>
        </w:r>
      </w:ins>
      <w:r>
        <w:rPr>
          <w:rFonts w:ascii="Times New Roman" w:eastAsia="Times New Roman" w:hAnsi="Times New Roman" w:cs="Times New Roman"/>
          <w:color w:val="000000"/>
          <w:sz w:val="20"/>
          <w:szCs w:val="20"/>
        </w:rPr>
        <w:t>Following each site visit or review of requested information, the Office may submit a written report to the Grantee which identifies</w:t>
      </w:r>
      <w:r>
        <w:rPr>
          <w:rFonts w:ascii="Times New Roman" w:eastAsia="Times New Roman" w:hAnsi="Times New Roman" w:cs="Times New Roman"/>
          <w:sz w:val="20"/>
          <w:szCs w:val="20"/>
        </w:rPr>
        <w:t xml:space="preserve"> the Office’s</w:t>
      </w:r>
      <w:r>
        <w:rPr>
          <w:rFonts w:ascii="Times New Roman" w:eastAsia="Times New Roman" w:hAnsi="Times New Roman" w:cs="Times New Roman"/>
          <w:color w:val="000000"/>
          <w:sz w:val="20"/>
          <w:szCs w:val="20"/>
        </w:rPr>
        <w:t xml:space="preserve"> findings. A corrective action plan with a timetable to address any deficiencies or problems noted in the report may be requested. The corrective action plan shall be submitted to the Office for approval within the timelines outlined in the written report. The Grantee shall implement the plan after it is approved by the Office. Failure to do so may result in suspension or termination of the Agreement, without penalty or liability to the Office. Grantee shall not impose any charge or fee in connection with any review or monitoring conducted by the Office hereunder.</w:t>
      </w:r>
    </w:p>
    <w:p w14:paraId="36DACD44" w14:textId="77777777" w:rsidR="002B2AD0" w:rsidRDefault="002B2AD0">
      <w:pPr>
        <w:widowControl/>
        <w:numPr>
          <w:ilvl w:val="2"/>
          <w:numId w:val="1"/>
        </w:numPr>
        <w:tabs>
          <w:tab w:val="left" w:pos="1440"/>
          <w:tab w:val="left" w:pos="3960"/>
        </w:tabs>
        <w:ind w:left="2340" w:right="18"/>
        <w:jc w:val="both"/>
      </w:pPr>
      <w:r>
        <w:rPr>
          <w:rFonts w:ascii="Times New Roman" w:eastAsia="Times New Roman" w:hAnsi="Times New Roman" w:cs="Times New Roman"/>
          <w:sz w:val="20"/>
          <w:szCs w:val="20"/>
          <w:u w:val="single"/>
        </w:rPr>
        <w:lastRenderedPageBreak/>
        <w:t>Status Reports</w:t>
      </w:r>
      <w:r>
        <w:rPr>
          <w:rFonts w:ascii="Times New Roman" w:eastAsia="Times New Roman" w:hAnsi="Times New Roman" w:cs="Times New Roman"/>
          <w:sz w:val="20"/>
          <w:szCs w:val="20"/>
        </w:rPr>
        <w:t>. The Office may require Grantee to communicate with it about the status of the Project(s). Such communications may include a conference call or an in person meeting (“</w:t>
      </w:r>
      <w:r>
        <w:rPr>
          <w:rFonts w:ascii="Times New Roman" w:eastAsia="Times New Roman" w:hAnsi="Times New Roman" w:cs="Times New Roman"/>
          <w:b/>
          <w:sz w:val="20"/>
          <w:szCs w:val="20"/>
        </w:rPr>
        <w:t>Status Meeting”</w:t>
      </w:r>
      <w:r>
        <w:rPr>
          <w:rFonts w:ascii="Times New Roman" w:eastAsia="Times New Roman" w:hAnsi="Times New Roman" w:cs="Times New Roman"/>
          <w:sz w:val="20"/>
          <w:szCs w:val="20"/>
        </w:rPr>
        <w:t>) or submission to the Office of a report (</w:t>
      </w:r>
      <w:r>
        <w:rPr>
          <w:rFonts w:ascii="Times New Roman" w:eastAsia="Times New Roman" w:hAnsi="Times New Roman" w:cs="Times New Roman"/>
          <w:b/>
          <w:sz w:val="20"/>
          <w:szCs w:val="20"/>
        </w:rPr>
        <w:t>“Status Report”</w:t>
      </w:r>
      <w:r>
        <w:rPr>
          <w:rFonts w:ascii="Times New Roman" w:eastAsia="Times New Roman" w:hAnsi="Times New Roman" w:cs="Times New Roman"/>
          <w:sz w:val="20"/>
          <w:szCs w:val="20"/>
        </w:rPr>
        <w:t>) regarding: (a) An overview and status of the Project(s); (b) Issues encountered and being resolved; (c) Updates on the timing of Project completion; (d) Any other information that the Office may reasonably request.</w:t>
      </w:r>
    </w:p>
    <w:p w14:paraId="03016AF8" w14:textId="77777777" w:rsidR="002B2AD0" w:rsidRDefault="002B2AD0">
      <w:pPr>
        <w:widowControl/>
        <w:numPr>
          <w:ilvl w:val="2"/>
          <w:numId w:val="1"/>
        </w:numPr>
        <w:tabs>
          <w:tab w:val="left" w:pos="1440"/>
          <w:tab w:val="left" w:pos="3960"/>
        </w:tabs>
        <w:ind w:left="2340" w:right="18"/>
        <w:jc w:val="both"/>
        <w:rPr>
          <w:color w:val="000000"/>
        </w:rPr>
      </w:pPr>
      <w:r>
        <w:rPr>
          <w:rFonts w:ascii="Times New Roman" w:eastAsia="Times New Roman" w:hAnsi="Times New Roman" w:cs="Times New Roman"/>
          <w:sz w:val="20"/>
          <w:szCs w:val="20"/>
        </w:rPr>
        <w:t xml:space="preserve">The requirements of this Section shall apply to Grantee, Grantee Contractors, and any subgrantees or subrecipients, and Grantee </w:t>
      </w:r>
      <w:r>
        <w:rPr>
          <w:rFonts w:ascii="Times New Roman" w:eastAsia="Times New Roman" w:hAnsi="Times New Roman" w:cs="Times New Roman"/>
          <w:color w:val="000000"/>
          <w:sz w:val="20"/>
          <w:szCs w:val="20"/>
        </w:rPr>
        <w:t xml:space="preserve">shall require and cause any Grantee Contractor or subgrantee </w:t>
      </w:r>
      <w:r>
        <w:rPr>
          <w:rFonts w:ascii="Times New Roman" w:eastAsia="Times New Roman" w:hAnsi="Times New Roman" w:cs="Times New Roman"/>
          <w:sz w:val="20"/>
          <w:szCs w:val="20"/>
        </w:rPr>
        <w:t>or subrecipient</w:t>
      </w:r>
      <w:r>
        <w:rPr>
          <w:rFonts w:ascii="Times New Roman" w:eastAsia="Times New Roman" w:hAnsi="Times New Roman" w:cs="Times New Roman"/>
          <w:color w:val="000000"/>
          <w:sz w:val="20"/>
          <w:szCs w:val="20"/>
        </w:rPr>
        <w:t xml:space="preserve"> used by Grantee in connection with this Agreement to agree to and be subject to and bound by such terms and provisions.</w:t>
      </w:r>
    </w:p>
    <w:p w14:paraId="68716796" w14:textId="77777777" w:rsidR="002B2AD0" w:rsidRDefault="002B2AD0">
      <w:pPr>
        <w:widowControl/>
        <w:numPr>
          <w:ilvl w:val="2"/>
          <w:numId w:val="1"/>
        </w:numPr>
        <w:tabs>
          <w:tab w:val="left" w:pos="1440"/>
          <w:tab w:val="left" w:pos="3960"/>
        </w:tabs>
        <w:ind w:left="2340" w:right="18"/>
        <w:jc w:val="both"/>
      </w:pPr>
      <w:r>
        <w:rPr>
          <w:rFonts w:ascii="Times New Roman" w:eastAsia="Times New Roman" w:hAnsi="Times New Roman" w:cs="Times New Roman"/>
          <w:sz w:val="20"/>
          <w:szCs w:val="20"/>
        </w:rPr>
        <w:t>Any and all of the rights granted to the Office by this Section or otherwise referred to in this Section, or duties or obligations of Grantee under this Section or otherwise referred to in this Section, may be exercised or invoked by the Office or any other entity designated by the Office, including contractors hired by the Office for such purpose or the United States government.</w:t>
      </w:r>
    </w:p>
    <w:p w14:paraId="619FC7E0" w14:textId="0C7900FC" w:rsidR="002B2AD0" w:rsidRDefault="002B2AD0">
      <w:pPr>
        <w:widowControl/>
        <w:numPr>
          <w:ilvl w:val="1"/>
          <w:numId w:val="1"/>
        </w:numPr>
        <w:pBdr>
          <w:top w:val="nil"/>
          <w:left w:val="nil"/>
          <w:bottom w:val="nil"/>
          <w:right w:val="nil"/>
          <w:between w:val="nil"/>
        </w:pBdr>
        <w:ind w:right="18"/>
        <w:jc w:val="both"/>
      </w:pPr>
      <w:r>
        <w:rPr>
          <w:rFonts w:ascii="Times New Roman" w:eastAsia="Times New Roman" w:hAnsi="Times New Roman" w:cs="Times New Roman"/>
          <w:i/>
          <w:sz w:val="20"/>
          <w:szCs w:val="20"/>
        </w:rPr>
        <w:t>Record Retention/Access to Records</w:t>
      </w:r>
      <w:r>
        <w:rPr>
          <w:rFonts w:ascii="Times New Roman" w:eastAsia="Times New Roman" w:hAnsi="Times New Roman" w:cs="Times New Roman"/>
          <w:sz w:val="20"/>
          <w:szCs w:val="20"/>
        </w:rPr>
        <w:t>. Grantee shall maintain accurate, current, and complete books, documents and records that sufficiently and properly document Grantee’s performance under this Agreement, and identify the source and application of funds received or used under this Agreement. Such records must document all fees and other amounts charged under this Agreement, and all expenditures and third-party reimbursements</w:t>
      </w:r>
      <w:ins w:id="82" w:author="Tinsley, Siobhan (CCI-Atlanta-LD)" w:date="2021-12-01T17:05:00Z">
        <w:r>
          <w:rPr>
            <w:rFonts w:ascii="Times New Roman" w:eastAsia="Times New Roman" w:hAnsi="Times New Roman" w:cs="Times New Roman"/>
            <w:sz w:val="20"/>
            <w:szCs w:val="20"/>
          </w:rPr>
          <w:t xml:space="preserve"> (the “</w:t>
        </w:r>
      </w:ins>
      <w:ins w:id="83" w:author="Tinsley, Siobhan (CCI-Atlanta-LD)" w:date="2021-12-01T17:07:00Z">
        <w:r>
          <w:rPr>
            <w:rFonts w:ascii="Times New Roman" w:eastAsia="Times New Roman" w:hAnsi="Times New Roman" w:cs="Times New Roman"/>
            <w:sz w:val="20"/>
            <w:szCs w:val="20"/>
          </w:rPr>
          <w:t xml:space="preserve">Financial </w:t>
        </w:r>
      </w:ins>
      <w:ins w:id="84" w:author="Tinsley, Siobhan (CCI-Atlanta-LD)" w:date="2021-12-01T17:05:00Z">
        <w:r>
          <w:rPr>
            <w:rFonts w:ascii="Times New Roman" w:eastAsia="Times New Roman" w:hAnsi="Times New Roman" w:cs="Times New Roman"/>
            <w:sz w:val="20"/>
            <w:szCs w:val="20"/>
          </w:rPr>
          <w:t>Records”)</w:t>
        </w:r>
      </w:ins>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 xml:space="preserve">Grantee shall maintain a sufficient record keeping system to provide the necessary </w:t>
      </w:r>
      <w:ins w:id="85" w:author="Tinsley, Siobhan (CCI-Atlanta-LD)" w:date="2021-12-01T17:07:00Z">
        <w:r>
          <w:rPr>
            <w:rFonts w:ascii="Times New Roman" w:eastAsia="Times New Roman" w:hAnsi="Times New Roman" w:cs="Times New Roman"/>
            <w:color w:val="000000"/>
            <w:sz w:val="20"/>
            <w:szCs w:val="20"/>
          </w:rPr>
          <w:t xml:space="preserve">Financial </w:t>
        </w:r>
      </w:ins>
      <w:ins w:id="86" w:author="Tinsley, Siobhan (CCI-Atlanta-LD)" w:date="2021-12-01T17:05:00Z">
        <w:r>
          <w:rPr>
            <w:rFonts w:ascii="Times New Roman" w:eastAsia="Times New Roman" w:hAnsi="Times New Roman" w:cs="Times New Roman"/>
            <w:color w:val="000000"/>
            <w:sz w:val="20"/>
            <w:szCs w:val="20"/>
          </w:rPr>
          <w:t xml:space="preserve">Records </w:t>
        </w:r>
      </w:ins>
      <w:r>
        <w:rPr>
          <w:rFonts w:ascii="Times New Roman" w:eastAsia="Times New Roman" w:hAnsi="Times New Roman" w:cs="Times New Roman"/>
          <w:color w:val="000000"/>
          <w:sz w:val="20"/>
          <w:szCs w:val="20"/>
        </w:rPr>
        <w:t xml:space="preserve">data for the purposes of planning, monitoring and evaluating its business and the Project(s). </w:t>
      </w:r>
      <w:r>
        <w:rPr>
          <w:rFonts w:ascii="Times New Roman" w:eastAsia="Times New Roman" w:hAnsi="Times New Roman" w:cs="Times New Roman"/>
          <w:sz w:val="20"/>
          <w:szCs w:val="20"/>
        </w:rPr>
        <w:t>Grantee shall maintain and make available all books, documents and records</w:t>
      </w:r>
      <w:ins w:id="87" w:author="Tinsley, Siobhan (CCI-Atlanta-LD)" w:date="2021-12-01T17:05:00Z">
        <w:r>
          <w:rPr>
            <w:rFonts w:ascii="Times New Roman" w:eastAsia="Times New Roman" w:hAnsi="Times New Roman" w:cs="Times New Roman"/>
            <w:sz w:val="20"/>
            <w:szCs w:val="20"/>
          </w:rPr>
          <w:t xml:space="preserve"> of the </w:t>
        </w:r>
      </w:ins>
      <w:ins w:id="88" w:author="Tinsley, Siobhan (CCI-Atlanta-LD)" w:date="2021-12-01T17:07:00Z">
        <w:r>
          <w:rPr>
            <w:rFonts w:ascii="Times New Roman" w:eastAsia="Times New Roman" w:hAnsi="Times New Roman" w:cs="Times New Roman"/>
            <w:sz w:val="20"/>
            <w:szCs w:val="20"/>
          </w:rPr>
          <w:t xml:space="preserve">Financial </w:t>
        </w:r>
      </w:ins>
      <w:ins w:id="89" w:author="Tinsley, Siobhan (CCI-Atlanta-LD)" w:date="2021-12-01T17:05:00Z">
        <w:r>
          <w:rPr>
            <w:rFonts w:ascii="Times New Roman" w:eastAsia="Times New Roman" w:hAnsi="Times New Roman" w:cs="Times New Roman"/>
            <w:sz w:val="20"/>
            <w:szCs w:val="20"/>
          </w:rPr>
          <w:t>Records</w:t>
        </w:r>
      </w:ins>
      <w:ins w:id="90" w:author="Tinsley, Siobhan (CCI-Atlanta-LD)" w:date="2021-12-01T17:06:00Z">
        <w:r>
          <w:rPr>
            <w:rFonts w:ascii="Times New Roman" w:eastAsia="Times New Roman" w:hAnsi="Times New Roman" w:cs="Times New Roman"/>
            <w:sz w:val="20"/>
            <w:szCs w:val="20"/>
          </w:rPr>
          <w:t xml:space="preserve"> </w:t>
        </w:r>
      </w:ins>
      <w:del w:id="91" w:author="Tinsley, Siobhan (CCI-Atlanta-LD)" w:date="2021-12-01T17:05:00Z">
        <w:r w:rsidDel="002B2AD0">
          <w:rPr>
            <w:rFonts w:ascii="Times New Roman" w:eastAsia="Times New Roman" w:hAnsi="Times New Roman" w:cs="Times New Roman"/>
            <w:sz w:val="20"/>
            <w:szCs w:val="20"/>
          </w:rPr>
          <w:delText xml:space="preserve"> </w:delText>
        </w:r>
      </w:del>
      <w:r>
        <w:rPr>
          <w:rFonts w:ascii="Times New Roman" w:eastAsia="Times New Roman" w:hAnsi="Times New Roman" w:cs="Times New Roman"/>
          <w:sz w:val="20"/>
          <w:szCs w:val="20"/>
        </w:rPr>
        <w:t>for a period of at least five (5) years following the later of the date of final payment, termination, or expiration of this Agreement, or the completion of any required audit, or for a longer period if required by Applicable Law. If any litigation, claim, negotiation, audit or other action involving Grantee’s books, documents and records has commenced or is likely to commence before the expiration of the required retention period, Grantee must retain the records beyond the required retention period until completion of the action and resolution of all issues which arise from it. Grantee shall permit the Office, the Auditor of the State of Iowa, or any authorized representative of the State, and where federal funds are involved, the Comptroller General of the United States or any other authorized representative of the United States government, at no charge, to access and examine, audit, excerpt and transcribe any pertinent books, documents, and records</w:t>
      </w:r>
      <w:ins w:id="92" w:author="Tinsley, Siobhan (CCI-Atlanta-LD)" w:date="2021-12-01T17:06:00Z">
        <w:r>
          <w:rPr>
            <w:rFonts w:ascii="Times New Roman" w:eastAsia="Times New Roman" w:hAnsi="Times New Roman" w:cs="Times New Roman"/>
            <w:sz w:val="20"/>
            <w:szCs w:val="20"/>
          </w:rPr>
          <w:t xml:space="preserve"> related to the </w:t>
        </w:r>
      </w:ins>
      <w:ins w:id="93" w:author="Tinsley, Siobhan (CCI-Atlanta-LD)" w:date="2021-12-01T17:07:00Z">
        <w:r>
          <w:rPr>
            <w:rFonts w:ascii="Times New Roman" w:eastAsia="Times New Roman" w:hAnsi="Times New Roman" w:cs="Times New Roman"/>
            <w:sz w:val="20"/>
            <w:szCs w:val="20"/>
          </w:rPr>
          <w:t xml:space="preserve">Financial </w:t>
        </w:r>
      </w:ins>
      <w:ins w:id="94" w:author="Tinsley, Siobhan (CCI-Atlanta-LD)" w:date="2021-12-01T17:06:00Z">
        <w:r>
          <w:rPr>
            <w:rFonts w:ascii="Times New Roman" w:eastAsia="Times New Roman" w:hAnsi="Times New Roman" w:cs="Times New Roman"/>
            <w:sz w:val="20"/>
            <w:szCs w:val="20"/>
          </w:rPr>
          <w:t>Records</w:t>
        </w:r>
      </w:ins>
      <w:r>
        <w:rPr>
          <w:rFonts w:ascii="Times New Roman" w:eastAsia="Times New Roman" w:hAnsi="Times New Roman" w:cs="Times New Roman"/>
          <w:sz w:val="20"/>
          <w:szCs w:val="20"/>
        </w:rPr>
        <w:t>, electronic or optically stored and created records or other records of Grantee relating directly or indirectly to Grantee’s performance under this Agreement, wherever located</w:t>
      </w:r>
      <w:ins w:id="95" w:author="Tinsley, Siobhan (CCI-Atlanta-LD)" w:date="2021-12-01T17:06:00Z">
        <w:r>
          <w:rPr>
            <w:rFonts w:ascii="Times New Roman" w:eastAsia="Times New Roman" w:hAnsi="Times New Roman" w:cs="Times New Roman"/>
            <w:sz w:val="20"/>
            <w:szCs w:val="20"/>
          </w:rPr>
          <w:t xml:space="preserve">.  Notwithstanding anything to the contrary in this Agreement, </w:t>
        </w:r>
      </w:ins>
      <w:ins w:id="96" w:author="Tinsley, Siobhan (CCI-Atlanta-LD)" w:date="2021-12-01T17:03:00Z">
        <w:r>
          <w:rPr>
            <w:rFonts w:ascii="Times New Roman" w:eastAsia="Times New Roman" w:hAnsi="Times New Roman" w:cs="Times New Roman"/>
            <w:sz w:val="20"/>
            <w:szCs w:val="20"/>
          </w:rPr>
          <w:t xml:space="preserve">Grantee shall have no obligation </w:t>
        </w:r>
      </w:ins>
      <w:ins w:id="97" w:author="Tinsley, Siobhan (CCI-Atlanta-LD)" w:date="2021-12-01T18:40:00Z">
        <w:r w:rsidR="00A45034">
          <w:rPr>
            <w:rFonts w:ascii="Times New Roman" w:eastAsia="Times New Roman" w:hAnsi="Times New Roman" w:cs="Times New Roman"/>
            <w:sz w:val="20"/>
            <w:szCs w:val="20"/>
          </w:rPr>
          <w:t>u</w:t>
        </w:r>
      </w:ins>
      <w:ins w:id="98" w:author="Tinsley, Siobhan (CCI-Atlanta-LD)" w:date="2021-12-01T18:41:00Z">
        <w:r w:rsidR="00A45034">
          <w:rPr>
            <w:rFonts w:ascii="Times New Roman" w:eastAsia="Times New Roman" w:hAnsi="Times New Roman" w:cs="Times New Roman"/>
            <w:sz w:val="20"/>
            <w:szCs w:val="20"/>
          </w:rPr>
          <w:t xml:space="preserve">nder this Agreement </w:t>
        </w:r>
      </w:ins>
      <w:ins w:id="99" w:author="Tinsley, Siobhan (CCI-Atlanta-LD)" w:date="2021-12-01T17:03:00Z">
        <w:r>
          <w:rPr>
            <w:rFonts w:ascii="Times New Roman" w:eastAsia="Times New Roman" w:hAnsi="Times New Roman" w:cs="Times New Roman"/>
            <w:sz w:val="20"/>
            <w:szCs w:val="20"/>
          </w:rPr>
          <w:t xml:space="preserve">to share any information considered by Grantee </w:t>
        </w:r>
      </w:ins>
      <w:ins w:id="100" w:author="Tinsley, Siobhan (CCI-Atlanta-LD)" w:date="2021-12-01T17:07:00Z">
        <w:r>
          <w:rPr>
            <w:rFonts w:ascii="Times New Roman" w:eastAsia="Times New Roman" w:hAnsi="Times New Roman" w:cs="Times New Roman"/>
            <w:sz w:val="20"/>
            <w:szCs w:val="20"/>
          </w:rPr>
          <w:t>to be confi</w:t>
        </w:r>
      </w:ins>
      <w:ins w:id="101" w:author="Tinsley, Siobhan (CCI-Atlanta-LD)" w:date="2021-12-01T17:08:00Z">
        <w:r>
          <w:rPr>
            <w:rFonts w:ascii="Times New Roman" w:eastAsia="Times New Roman" w:hAnsi="Times New Roman" w:cs="Times New Roman"/>
            <w:sz w:val="20"/>
            <w:szCs w:val="20"/>
          </w:rPr>
          <w:t xml:space="preserve">dential </w:t>
        </w:r>
      </w:ins>
      <w:ins w:id="102" w:author="Tinsley, Siobhan (CCI-Atlanta-LD)" w:date="2021-12-01T17:03:00Z">
        <w:r>
          <w:rPr>
            <w:rFonts w:ascii="Times New Roman" w:eastAsia="Times New Roman" w:hAnsi="Times New Roman" w:cs="Times New Roman"/>
            <w:sz w:val="20"/>
            <w:szCs w:val="20"/>
          </w:rPr>
          <w:t xml:space="preserve">unless </w:t>
        </w:r>
      </w:ins>
      <w:ins w:id="103" w:author="Tinsley, Siobhan (CCI-Atlanta-LD)" w:date="2021-12-01T17:08:00Z">
        <w:r>
          <w:rPr>
            <w:rFonts w:ascii="Times New Roman" w:eastAsia="Times New Roman" w:hAnsi="Times New Roman" w:cs="Times New Roman"/>
            <w:sz w:val="20"/>
            <w:szCs w:val="20"/>
          </w:rPr>
          <w:t xml:space="preserve">such disclosure is </w:t>
        </w:r>
      </w:ins>
      <w:ins w:id="104" w:author="Tinsley, Siobhan (CCI-Atlanta-LD)" w:date="2021-12-01T17:03:00Z">
        <w:r>
          <w:rPr>
            <w:rFonts w:ascii="Times New Roman" w:eastAsia="Times New Roman" w:hAnsi="Times New Roman" w:cs="Times New Roman"/>
            <w:sz w:val="20"/>
            <w:szCs w:val="20"/>
          </w:rPr>
          <w:t>required by applicable law</w:t>
        </w:r>
      </w:ins>
      <w:r>
        <w:rPr>
          <w:rFonts w:ascii="Times New Roman" w:eastAsia="Times New Roman" w:hAnsi="Times New Roman" w:cs="Times New Roman"/>
          <w:sz w:val="20"/>
          <w:szCs w:val="20"/>
        </w:rPr>
        <w:t>. At the request of the Office, Grantee shall deliver and provide, at no charge, complete copies of such books, documents and records</w:t>
      </w:r>
      <w:ins w:id="105" w:author="Tinsley, Siobhan (CCI-Atlanta-LD)" w:date="2021-12-01T17:08:00Z">
        <w:r>
          <w:rPr>
            <w:rFonts w:ascii="Times New Roman" w:eastAsia="Times New Roman" w:hAnsi="Times New Roman" w:cs="Times New Roman"/>
            <w:sz w:val="20"/>
            <w:szCs w:val="20"/>
          </w:rPr>
          <w:t xml:space="preserve"> related to the Financial Records</w:t>
        </w:r>
      </w:ins>
      <w:r>
        <w:rPr>
          <w:rFonts w:ascii="Times New Roman" w:eastAsia="Times New Roman" w:hAnsi="Times New Roman" w:cs="Times New Roman"/>
          <w:sz w:val="20"/>
          <w:szCs w:val="20"/>
        </w:rPr>
        <w:t xml:space="preserve"> to the Office or its designee in such formats and within such </w:t>
      </w:r>
      <w:ins w:id="106" w:author="Alston &amp; Bird" w:date="2021-11-30T23:30:00Z">
        <w:r>
          <w:rPr>
            <w:rFonts w:ascii="Times New Roman" w:eastAsia="Times New Roman" w:hAnsi="Times New Roman" w:cs="Times New Roman"/>
            <w:sz w:val="20"/>
            <w:szCs w:val="20"/>
          </w:rPr>
          <w:t xml:space="preserve">reasonable </w:t>
        </w:r>
      </w:ins>
      <w:r>
        <w:rPr>
          <w:rFonts w:ascii="Times New Roman" w:eastAsia="Times New Roman" w:hAnsi="Times New Roman" w:cs="Times New Roman"/>
          <w:sz w:val="20"/>
          <w:szCs w:val="20"/>
        </w:rPr>
        <w:t>time period as may be specified by the Office in its request. Grantee shall not impose a charge or seek payment for any fee, charge, or expense associated with any audit, examination or delivery of such books, documents and records. Based on the audit findings, the Office reserves the right to address Grantee’s board or other managing entity regarding performance and expenditures. When state or federal law or the terms of this Agreement require compliance with Applicable Laws addressing proper use of government funds, Grantee shall comply with these additional records retention and access requirements:</w:t>
      </w:r>
    </w:p>
    <w:p w14:paraId="49C3B9CF" w14:textId="77777777" w:rsidR="002B2AD0" w:rsidRDefault="002B2AD0">
      <w:pPr>
        <w:widowControl/>
        <w:numPr>
          <w:ilvl w:val="2"/>
          <w:numId w:val="1"/>
        </w:numPr>
        <w:ind w:left="2340" w:right="18"/>
        <w:jc w:val="both"/>
        <w:rPr>
          <w:color w:val="000000"/>
        </w:rPr>
      </w:pPr>
      <w:r>
        <w:rPr>
          <w:rFonts w:ascii="Times New Roman" w:eastAsia="Times New Roman" w:hAnsi="Times New Roman" w:cs="Times New Roman"/>
          <w:color w:val="000000"/>
          <w:sz w:val="20"/>
          <w:szCs w:val="20"/>
        </w:rPr>
        <w:t>Records of financial activity shall include records that adequately identify the source and application of funds. When the terms of this Agreement require matching funds, cash contributions made by Grantee and third party in-kind (property or service) contributions must be verifiable from Grantee’s records. These records must contain information pertaining to contract amount, obligations, unobligated balances, assets, liabilities, expenditures, income and third-party reimbursements.</w:t>
      </w:r>
    </w:p>
    <w:p w14:paraId="74BC2771" w14:textId="77777777" w:rsidR="002B2AD0" w:rsidRDefault="002B2AD0">
      <w:pPr>
        <w:widowControl/>
        <w:numPr>
          <w:ilvl w:val="2"/>
          <w:numId w:val="1"/>
        </w:numPr>
        <w:ind w:left="2340" w:right="18"/>
        <w:jc w:val="both"/>
        <w:rPr>
          <w:color w:val="000000"/>
        </w:rPr>
      </w:pPr>
      <w:r>
        <w:rPr>
          <w:rFonts w:ascii="Times New Roman" w:eastAsia="Times New Roman" w:hAnsi="Times New Roman" w:cs="Times New Roman"/>
          <w:color w:val="000000"/>
          <w:sz w:val="20"/>
          <w:szCs w:val="20"/>
        </w:rPr>
        <w:t>Grantee shall maintain accounting records supported by source documentation that may include but are not limited to cancelled checks, paid bills, payroll, time and attendance records, and contract award documents.</w:t>
      </w:r>
    </w:p>
    <w:p w14:paraId="714213CE" w14:textId="77777777" w:rsidR="002B2AD0" w:rsidRDefault="002B2AD0">
      <w:pPr>
        <w:widowControl/>
        <w:numPr>
          <w:ilvl w:val="2"/>
          <w:numId w:val="1"/>
        </w:numPr>
        <w:ind w:left="2340" w:right="18"/>
        <w:jc w:val="both"/>
        <w:rPr>
          <w:color w:val="000000"/>
        </w:rPr>
      </w:pPr>
      <w:r>
        <w:rPr>
          <w:rFonts w:ascii="Times New Roman" w:eastAsia="Times New Roman" w:hAnsi="Times New Roman" w:cs="Times New Roman"/>
          <w:color w:val="000000"/>
          <w:sz w:val="20"/>
          <w:szCs w:val="20"/>
        </w:rPr>
        <w:t>Grantee, in maintaining project expenditure accounts, records and reports, shall make any necessary adjustments to reflect refunds, credits, underpayments or overpayments, as well as any adjustments resulting from administrative or compliance reviews and audits. Such adjustments shall be set forth in the financial reports filed with the Office.</w:t>
      </w:r>
    </w:p>
    <w:p w14:paraId="0EFECC7C" w14:textId="77777777" w:rsidR="002B2AD0" w:rsidRDefault="002B2AD0">
      <w:pPr>
        <w:widowControl/>
        <w:ind w:left="1440" w:right="18"/>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rPr>
        <w:t xml:space="preserve">The requirements of this Section shall apply to the Grantee, Grantee Contractors, and any subgrantees or subrecipients, and Grantee </w:t>
      </w:r>
      <w:r>
        <w:rPr>
          <w:rFonts w:ascii="Times New Roman" w:eastAsia="Times New Roman" w:hAnsi="Times New Roman" w:cs="Times New Roman"/>
          <w:color w:val="000000"/>
          <w:sz w:val="20"/>
          <w:szCs w:val="20"/>
        </w:rPr>
        <w:t xml:space="preserve">shall require and cause any Grantee Contractor or subgrantee </w:t>
      </w:r>
      <w:r>
        <w:rPr>
          <w:rFonts w:ascii="Times New Roman" w:eastAsia="Times New Roman" w:hAnsi="Times New Roman" w:cs="Times New Roman"/>
          <w:sz w:val="20"/>
          <w:szCs w:val="20"/>
        </w:rPr>
        <w:t>or subrecipient</w:t>
      </w:r>
      <w:r>
        <w:rPr>
          <w:rFonts w:ascii="Times New Roman" w:eastAsia="Times New Roman" w:hAnsi="Times New Roman" w:cs="Times New Roman"/>
          <w:color w:val="000000"/>
          <w:sz w:val="20"/>
          <w:szCs w:val="20"/>
        </w:rPr>
        <w:t xml:space="preserve"> used by Grantee in connection with this Agreement to agree to and be subject to and bound by such terms and provisions.</w:t>
      </w:r>
    </w:p>
    <w:p w14:paraId="5FF77442" w14:textId="77777777" w:rsidR="002B2AD0" w:rsidRDefault="002B2AD0">
      <w:pPr>
        <w:widowControl/>
        <w:numPr>
          <w:ilvl w:val="1"/>
          <w:numId w:val="1"/>
        </w:numPr>
        <w:pBdr>
          <w:top w:val="nil"/>
          <w:left w:val="nil"/>
          <w:bottom w:val="nil"/>
          <w:right w:val="nil"/>
          <w:between w:val="nil"/>
        </w:pBdr>
        <w:ind w:right="18"/>
        <w:jc w:val="both"/>
        <w:rPr>
          <w:color w:val="000000"/>
        </w:rPr>
      </w:pPr>
      <w:r>
        <w:rPr>
          <w:rFonts w:ascii="Times New Roman" w:eastAsia="Times New Roman" w:hAnsi="Times New Roman" w:cs="Times New Roman"/>
          <w:i/>
          <w:color w:val="000000"/>
          <w:sz w:val="20"/>
          <w:szCs w:val="20"/>
        </w:rPr>
        <w:t>Reimbursement of Audit Costs</w:t>
      </w:r>
      <w:r>
        <w:rPr>
          <w:rFonts w:ascii="Times New Roman" w:eastAsia="Times New Roman" w:hAnsi="Times New Roman" w:cs="Times New Roman"/>
          <w:color w:val="000000"/>
          <w:sz w:val="20"/>
          <w:szCs w:val="20"/>
        </w:rPr>
        <w:t xml:space="preserve">. If the Auditor of the State of Iowa or a federal entity notifies the Office of an issue or finding involving the Grantee’s compliance with or violation of Applicable Laws or the terms, conditions, requirements, or limitations of this Agreement governing </w:t>
      </w:r>
      <w:r>
        <w:rPr>
          <w:rFonts w:ascii="Times New Roman" w:eastAsia="Times New Roman" w:hAnsi="Times New Roman" w:cs="Times New Roman"/>
          <w:sz w:val="20"/>
          <w:szCs w:val="20"/>
        </w:rPr>
        <w:t xml:space="preserve">Grantee’s use of </w:t>
      </w:r>
      <w:r>
        <w:rPr>
          <w:rFonts w:ascii="Times New Roman" w:eastAsia="Times New Roman" w:hAnsi="Times New Roman" w:cs="Times New Roman"/>
          <w:color w:val="000000"/>
          <w:sz w:val="20"/>
          <w:szCs w:val="20"/>
        </w:rPr>
        <w:t xml:space="preserve">funds distributed under this Agreement, Grantee shall bear the </w:t>
      </w:r>
      <w:ins w:id="107" w:author="Belkin, Jeff" w:date="2021-12-01T09:20:00Z">
        <w:r>
          <w:rPr>
            <w:rFonts w:ascii="Times New Roman" w:eastAsia="Times New Roman" w:hAnsi="Times New Roman" w:cs="Times New Roman"/>
            <w:color w:val="000000"/>
            <w:sz w:val="20"/>
            <w:szCs w:val="20"/>
          </w:rPr>
          <w:t xml:space="preserve">reasonable </w:t>
        </w:r>
      </w:ins>
      <w:r>
        <w:rPr>
          <w:rFonts w:ascii="Times New Roman" w:eastAsia="Times New Roman" w:hAnsi="Times New Roman" w:cs="Times New Roman"/>
          <w:color w:val="000000"/>
          <w:sz w:val="20"/>
          <w:szCs w:val="20"/>
        </w:rPr>
        <w:t xml:space="preserve">cost of the Auditor’s review or other similar review and any subsequent assistance provided by the Auditor or federal entity to </w:t>
      </w:r>
      <w:del w:id="108" w:author="Belkin, Jeff" w:date="2021-12-01T09:20:00Z">
        <w:r>
          <w:rPr>
            <w:rFonts w:ascii="Times New Roman" w:eastAsia="Times New Roman" w:hAnsi="Times New Roman" w:cs="Times New Roman"/>
            <w:color w:val="000000"/>
            <w:sz w:val="20"/>
            <w:szCs w:val="20"/>
          </w:rPr>
          <w:delText>determine</w:delText>
        </w:r>
        <w:r>
          <w:rPr>
            <w:rFonts w:ascii="Times New Roman" w:eastAsia="Times New Roman" w:hAnsi="Times New Roman" w:cs="Times New Roman"/>
            <w:sz w:val="20"/>
            <w:szCs w:val="20"/>
          </w:rPr>
          <w:delText xml:space="preserve"> </w:delText>
        </w:r>
        <w:r>
          <w:rPr>
            <w:rFonts w:ascii="Times New Roman" w:eastAsia="Times New Roman" w:hAnsi="Times New Roman" w:cs="Times New Roman"/>
            <w:color w:val="000000"/>
            <w:sz w:val="20"/>
            <w:szCs w:val="20"/>
          </w:rPr>
          <w:delText xml:space="preserve">compliance or address or </w:delText>
        </w:r>
      </w:del>
      <w:r>
        <w:rPr>
          <w:rFonts w:ascii="Times New Roman" w:eastAsia="Times New Roman" w:hAnsi="Times New Roman" w:cs="Times New Roman"/>
          <w:sz w:val="20"/>
          <w:szCs w:val="20"/>
        </w:rPr>
        <w:t>remediate</w:t>
      </w:r>
      <w:r>
        <w:rPr>
          <w:rFonts w:ascii="Times New Roman" w:eastAsia="Times New Roman" w:hAnsi="Times New Roman" w:cs="Times New Roman"/>
          <w:color w:val="000000"/>
          <w:sz w:val="20"/>
          <w:szCs w:val="20"/>
        </w:rPr>
        <w:t xml:space="preserve"> noncompliance. Grantee </w:t>
      </w:r>
      <w:r>
        <w:rPr>
          <w:rFonts w:ascii="Times New Roman" w:eastAsia="Times New Roman" w:hAnsi="Times New Roman" w:cs="Times New Roman"/>
          <w:color w:val="000000"/>
          <w:sz w:val="20"/>
          <w:szCs w:val="20"/>
        </w:rPr>
        <w:lastRenderedPageBreak/>
        <w:t xml:space="preserve">shall reimburse the Office for any </w:t>
      </w:r>
      <w:ins w:id="109" w:author="Belkin, Jeff" w:date="2021-12-01T09:20:00Z">
        <w:r>
          <w:rPr>
            <w:rFonts w:ascii="Times New Roman" w:eastAsia="Times New Roman" w:hAnsi="Times New Roman" w:cs="Times New Roman"/>
            <w:color w:val="000000"/>
            <w:sz w:val="20"/>
            <w:szCs w:val="20"/>
          </w:rPr>
          <w:t xml:space="preserve">reasonable </w:t>
        </w:r>
      </w:ins>
      <w:r>
        <w:rPr>
          <w:rFonts w:ascii="Times New Roman" w:eastAsia="Times New Roman" w:hAnsi="Times New Roman" w:cs="Times New Roman"/>
          <w:color w:val="000000"/>
          <w:sz w:val="20"/>
          <w:szCs w:val="20"/>
        </w:rPr>
        <w:t>costs the Office pays to the Auditor or federal entity for such review or audit</w:t>
      </w:r>
      <w:ins w:id="110" w:author="Belkin, Jeff" w:date="2021-12-01T09:21:00Z">
        <w:r>
          <w:rPr>
            <w:rFonts w:ascii="Times New Roman" w:eastAsia="Times New Roman" w:hAnsi="Times New Roman" w:cs="Times New Roman"/>
            <w:color w:val="000000"/>
            <w:sz w:val="20"/>
            <w:szCs w:val="20"/>
          </w:rPr>
          <w:t>, to the extent that noncompliance has been found</w:t>
        </w:r>
      </w:ins>
      <w:r>
        <w:rPr>
          <w:rFonts w:ascii="Times New Roman" w:eastAsia="Times New Roman" w:hAnsi="Times New Roman" w:cs="Times New Roman"/>
          <w:color w:val="000000"/>
          <w:sz w:val="20"/>
          <w:szCs w:val="20"/>
        </w:rPr>
        <w:t>.</w:t>
      </w:r>
    </w:p>
    <w:p w14:paraId="3333DF32"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Independent Contractor Status</w:t>
      </w:r>
      <w:r>
        <w:rPr>
          <w:rFonts w:ascii="Times New Roman" w:eastAsia="Times New Roman" w:hAnsi="Times New Roman" w:cs="Times New Roman"/>
          <w:sz w:val="20"/>
          <w:szCs w:val="20"/>
        </w:rPr>
        <w:t>.</w:t>
      </w:r>
      <w:r>
        <w:rPr>
          <w:rFonts w:ascii="Times New Roman" w:eastAsia="Times New Roman" w:hAnsi="Times New Roman" w:cs="Times New Roman"/>
          <w:b/>
          <w:sz w:val="20"/>
          <w:szCs w:val="20"/>
        </w:rPr>
        <w:t> </w:t>
      </w:r>
      <w:r>
        <w:rPr>
          <w:rFonts w:ascii="Times New Roman" w:eastAsia="Times New Roman" w:hAnsi="Times New Roman" w:cs="Times New Roman"/>
          <w:sz w:val="20"/>
          <w:szCs w:val="20"/>
        </w:rPr>
        <w:t>Grantee, Grantee Contractors, and Grantee Personnel shall not hold themselves out as an employee or agent of the Office or the State of Iowa. Grantee or Grantee Contractors shall be responsible for maintaining and furnishing a place of work, and any tools, supplies, apparel, facilities, equipment, and appropriate communications devices and services required for Grantee Personnel to perform and complete the Project(s). Grantee Personnel are not eligible for and Grantee shall ensure Grantee Personnel never claim they are eligible for or otherwise entitled to any State employee benefits, including retirement benefits, insurance coverage, or the like. Grantee Personnel shall not be considered employees of the Office or the State of Iowa for any purpose, including for federal or state tax purposes. The Office or the State of Iowa shall not withhold taxes on behalf of Grantee or Grantee Contractors. Grantee and Grantee Contractors shall be responsible for payment of all taxes in connection with any income earned from performing this Agreement.</w:t>
      </w:r>
    </w:p>
    <w:p w14:paraId="6806451F"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Not a Joint Venture</w:t>
      </w:r>
      <w:r>
        <w:rPr>
          <w:rFonts w:ascii="Times New Roman" w:eastAsia="Times New Roman" w:hAnsi="Times New Roman" w:cs="Times New Roman"/>
          <w:sz w:val="20"/>
          <w:szCs w:val="20"/>
        </w:rPr>
        <w:t>. </w:t>
      </w:r>
      <w:r>
        <w:rPr>
          <w:rFonts w:ascii="Times New Roman" w:eastAsia="Times New Roman" w:hAnsi="Times New Roman" w:cs="Times New Roman"/>
          <w:b/>
          <w:sz w:val="20"/>
          <w:szCs w:val="20"/>
        </w:rPr>
        <w:t> </w:t>
      </w:r>
      <w:r>
        <w:rPr>
          <w:rFonts w:ascii="Times New Roman" w:eastAsia="Times New Roman" w:hAnsi="Times New Roman" w:cs="Times New Roman"/>
          <w:sz w:val="20"/>
          <w:szCs w:val="20"/>
        </w:rPr>
        <w:t>Nothing in this Agreement shall be construed as creating or constituting the relationship of a partnership, joint venture, or other association of any kind or agent/principal relationship between the Parties hereto. No Party, unless otherwise specifically provided for herein, has the authority to enter into any agreement or create an obligation or liability on behalf of, in the name of, or binding upon, another Party to this Agreement.</w:t>
      </w:r>
    </w:p>
    <w:p w14:paraId="5396ACCC"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Obligations of Joint Entities</w:t>
      </w:r>
      <w:r>
        <w:rPr>
          <w:rFonts w:ascii="Times New Roman" w:eastAsia="Times New Roman" w:hAnsi="Times New Roman" w:cs="Times New Roman"/>
          <w:sz w:val="20"/>
          <w:szCs w:val="20"/>
        </w:rPr>
        <w:t>. If Grantee is a joint entity, consisting of more than one individual, partnership, corporation or other business organization, all such entities shall be jointly and severally liable for carrying out the activities and obligations of this Agreement, and for any default with respect to such activities and obligations.</w:t>
      </w:r>
    </w:p>
    <w:p w14:paraId="566FF596"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Assignment and Delegation</w:t>
      </w:r>
      <w:r>
        <w:rPr>
          <w:rFonts w:ascii="Times New Roman" w:eastAsia="Times New Roman" w:hAnsi="Times New Roman" w:cs="Times New Roman"/>
          <w:sz w:val="20"/>
          <w:szCs w:val="20"/>
        </w:rPr>
        <w:t>.</w:t>
      </w:r>
      <w:r>
        <w:rPr>
          <w:rFonts w:ascii="Times New Roman" w:eastAsia="Times New Roman" w:hAnsi="Times New Roman" w:cs="Times New Roman"/>
          <w:b/>
          <w:sz w:val="20"/>
          <w:szCs w:val="20"/>
        </w:rPr>
        <w:t> </w:t>
      </w:r>
      <w:r>
        <w:rPr>
          <w:rFonts w:ascii="Times New Roman" w:eastAsia="Times New Roman" w:hAnsi="Times New Roman" w:cs="Times New Roman"/>
          <w:sz w:val="20"/>
          <w:szCs w:val="20"/>
        </w:rPr>
        <w:t>This Agreement or the rights to any funds hereunder may not be assigned, transferred, or conveyed in whole or in part without the prior written consent of the other Party, except that the Office may assign, transfer, or convey this Agreement, in whole or in part, to any governmental entity that succeeds the Office’s duties hereunder or otherwise assumes responsibility for the functions or duties currently assumed by the Office. For purposes of construing this clause, a transfer of a controlling interest in Grantee, a merger, sale or consolidation of Grantee, or a sale of substantially all of Grantee’s assets shall be considered an assignment. Grantee agrees that it shall provide the Office with the earliest possible advance notice of any proposed sale or transfer or any controlling interest in or substantial assets of Grantee and of any proposed merger, sale, or consolidation of Grantee. Grantee agrees that it shall not use this Agreement, or any portion thereof, for collateral or to otherwise secure any financial obligation of Grantee or any affiliate thereof without the prior written consent of the Office. Grantee further agrees that it may not assign, pledge as collateral, grant a security interest in, create a lien against, or otherwise encumber any payments that may or will be made to Grantee under this Agreement.</w:t>
      </w:r>
    </w:p>
    <w:p w14:paraId="202D4F6A"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Use of Third Parties</w:t>
      </w:r>
      <w:r>
        <w:rPr>
          <w:rFonts w:ascii="Times New Roman" w:eastAsia="Times New Roman" w:hAnsi="Times New Roman" w:cs="Times New Roman"/>
          <w:sz w:val="20"/>
          <w:szCs w:val="20"/>
        </w:rPr>
        <w:t>. Subject to Applicable Laws, Grantee may enter into contracts or subcontracts for the provision or delivery of services related to the Project(s). The Grantee may enter into these contracts to complete the project provided that the Grantee remains responsible for all deliverables provided under this Agreement. All restrictions, obligations, and responsibilities of the Grantee under this Agreement shall also apply to the subcontractors and the Grantee shall include in all of its subcontracts a clause that so states</w:t>
      </w:r>
      <w:ins w:id="111" w:author="Belkin, Jeff" w:date="2021-12-01T09:21:00Z">
        <w:r>
          <w:rPr>
            <w:rFonts w:ascii="Times New Roman" w:eastAsia="Times New Roman" w:hAnsi="Times New Roman" w:cs="Times New Roman"/>
            <w:sz w:val="20"/>
            <w:szCs w:val="20"/>
          </w:rPr>
          <w:t>, to the extent applicable to vendors</w:t>
        </w:r>
      </w:ins>
      <w:ins w:id="112" w:author="Belkin, Jeff" w:date="2021-12-01T09:22:00Z">
        <w:r>
          <w:rPr>
            <w:rFonts w:ascii="Times New Roman" w:eastAsia="Times New Roman" w:hAnsi="Times New Roman" w:cs="Times New Roman"/>
            <w:sz w:val="20"/>
            <w:szCs w:val="20"/>
          </w:rPr>
          <w:t>, contractors or subcontractors of Grantee</w:t>
        </w:r>
      </w:ins>
      <w:r>
        <w:rPr>
          <w:rFonts w:ascii="Times New Roman" w:eastAsia="Times New Roman" w:hAnsi="Times New Roman" w:cs="Times New Roman"/>
          <w:sz w:val="20"/>
          <w:szCs w:val="20"/>
        </w:rPr>
        <w:t>. The Office shall have the right to request the removal of a subcontractor from the Agreement for good cause.</w:t>
      </w:r>
    </w:p>
    <w:p w14:paraId="054C59C5"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Procurement</w:t>
      </w:r>
      <w:r>
        <w:rPr>
          <w:rFonts w:ascii="Times New Roman" w:eastAsia="Times New Roman" w:hAnsi="Times New Roman" w:cs="Times New Roman"/>
          <w:sz w:val="20"/>
          <w:szCs w:val="20"/>
        </w:rPr>
        <w:t>. Grantee shall develop and adhere to procurement procedures that comply with all Applicable Laws.</w:t>
      </w:r>
      <w:r>
        <w:rPr>
          <w:sz w:val="20"/>
          <w:szCs w:val="20"/>
        </w:rPr>
        <w:t xml:space="preserve"> </w:t>
      </w:r>
      <w:r>
        <w:rPr>
          <w:rFonts w:ascii="Times New Roman" w:eastAsia="Times New Roman" w:hAnsi="Times New Roman" w:cs="Times New Roman"/>
          <w:sz w:val="20"/>
          <w:szCs w:val="20"/>
        </w:rPr>
        <w:t xml:space="preserve">Grantee shall have and maintain written policies and adhere to procurement procedures that ensure fair, open, and objective competition and that comply with all Applicable Laws. Fair, open, and objective competition, free of fraud, favoritism, or abuse, or the appearance thereof, resulting from arms-length-transactions, is required unless specific advanced approval is obtained from the Office to use a noncompetitive approach in contracting for any good or service. All contracts for goods or services, or subcontracts entered into by Grantee in the performance of this Agreement, shall be the result of </w:t>
      </w:r>
      <w:del w:id="113" w:author="Belkin, Jeff" w:date="2021-12-01T09:22:00Z">
        <w:r>
          <w:rPr>
            <w:rFonts w:ascii="Times New Roman" w:eastAsia="Times New Roman" w:hAnsi="Times New Roman" w:cs="Times New Roman"/>
            <w:sz w:val="20"/>
            <w:szCs w:val="20"/>
          </w:rPr>
          <w:delText xml:space="preserve">a competitive process and </w:delText>
        </w:r>
      </w:del>
      <w:r>
        <w:rPr>
          <w:rFonts w:ascii="Times New Roman" w:eastAsia="Times New Roman" w:hAnsi="Times New Roman" w:cs="Times New Roman"/>
          <w:sz w:val="20"/>
          <w:szCs w:val="20"/>
        </w:rPr>
        <w:t>arm’s length transactions and shall not be the result of family, business, or other personal ties or interests that are or could be perceived to be a conflict of interest or the result thereof.</w:t>
      </w:r>
    </w:p>
    <w:p w14:paraId="5D1CA040"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Third Party Beneficiaries</w:t>
      </w:r>
      <w:r>
        <w:rPr>
          <w:rFonts w:ascii="Times New Roman" w:eastAsia="Times New Roman" w:hAnsi="Times New Roman" w:cs="Times New Roman"/>
          <w:sz w:val="20"/>
          <w:szCs w:val="20"/>
        </w:rPr>
        <w:t>. Except as otherwise expressly stated herein, there are no third party beneficiaries to this Agreement. This Agreement is intended only to benefit the Office, the State of Iowa, the Office’s respective successors and permitted assigns, the federal government, and Grantee.</w:t>
      </w:r>
    </w:p>
    <w:p w14:paraId="2E3C8E3E" w14:textId="65B869CB"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Time is of the Essence</w:t>
      </w:r>
      <w:r>
        <w:rPr>
          <w:rFonts w:ascii="Times New Roman" w:eastAsia="Times New Roman" w:hAnsi="Times New Roman" w:cs="Times New Roman"/>
          <w:sz w:val="20"/>
          <w:szCs w:val="20"/>
        </w:rPr>
        <w:t>. Time is of the essence with respect to Grantee’s performance of its obligations under this Agreement</w:t>
      </w:r>
      <w:ins w:id="114" w:author="Tinsley, Siobhan (CCI-Atlanta-LD)" w:date="2021-12-01T17:15:00Z">
        <w:r w:rsidR="00AF5E43">
          <w:rPr>
            <w:rFonts w:ascii="Times New Roman" w:eastAsia="Times New Roman" w:hAnsi="Times New Roman" w:cs="Times New Roman"/>
            <w:sz w:val="20"/>
            <w:szCs w:val="20"/>
          </w:rPr>
          <w:t>, but completion of the Pro</w:t>
        </w:r>
      </w:ins>
      <w:ins w:id="115" w:author="Tinsley, Siobhan (CCI-Atlanta-LD)" w:date="2021-12-01T17:16:00Z">
        <w:r w:rsidR="00AF5E43">
          <w:rPr>
            <w:rFonts w:ascii="Times New Roman" w:eastAsia="Times New Roman" w:hAnsi="Times New Roman" w:cs="Times New Roman"/>
            <w:sz w:val="20"/>
            <w:szCs w:val="20"/>
          </w:rPr>
          <w:t>ject is subject to reasonable industry standards</w:t>
        </w:r>
      </w:ins>
      <w:ins w:id="116" w:author="Tinsley, Siobhan (CCI-Atlanta-LD)" w:date="2021-12-01T18:41:00Z">
        <w:r w:rsidR="00A45034">
          <w:rPr>
            <w:rFonts w:ascii="Times New Roman" w:eastAsia="Times New Roman" w:hAnsi="Times New Roman" w:cs="Times New Roman"/>
            <w:sz w:val="20"/>
            <w:szCs w:val="20"/>
          </w:rPr>
          <w:t>, and Grantee is excused for delays beyond its reasonable control</w:t>
        </w:r>
      </w:ins>
      <w:r>
        <w:rPr>
          <w:rFonts w:ascii="Times New Roman" w:eastAsia="Times New Roman" w:hAnsi="Times New Roman" w:cs="Times New Roman"/>
          <w:sz w:val="20"/>
          <w:szCs w:val="20"/>
        </w:rPr>
        <w:t>.</w:t>
      </w:r>
    </w:p>
    <w:p w14:paraId="6429B5F1"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Legally Available Funds</w:t>
      </w:r>
      <w:r>
        <w:rPr>
          <w:rFonts w:ascii="Times New Roman" w:eastAsia="Times New Roman" w:hAnsi="Times New Roman" w:cs="Times New Roman"/>
          <w:sz w:val="20"/>
          <w:szCs w:val="20"/>
        </w:rPr>
        <w:t>. All payments under this Agreement are subject to the Office’s receipt of sufficient funds. Any termination, reduction or delay of available funds to the Office may, at the Office’s sole discretion, result in the termination, reduction, or delay of the distribution of funds to Grantee under this Agreement.</w:t>
      </w:r>
    </w:p>
    <w:p w14:paraId="2F35BB17"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Cumulative Right</w:t>
      </w:r>
      <w:r>
        <w:rPr>
          <w:rFonts w:ascii="Times New Roman" w:eastAsia="Times New Roman" w:hAnsi="Times New Roman" w:cs="Times New Roman"/>
          <w:sz w:val="20"/>
          <w:szCs w:val="20"/>
        </w:rPr>
        <w:t xml:space="preserve">s. The various rights, powers, options, elections, and remedies of the Office and the State provided for in this Agreement shall be construed as cumulative and no one of them is exclusive of the others or exclusive of any rights, remedies or priorities available at law, in equity, or otherwise, and shall in no way affect or impair the right of the Office or the State of Iowa to pursue any other contractual, equitable, or legal remedy to which they may be </w:t>
      </w:r>
      <w:r>
        <w:rPr>
          <w:rFonts w:ascii="Times New Roman" w:eastAsia="Times New Roman" w:hAnsi="Times New Roman" w:cs="Times New Roman"/>
          <w:sz w:val="20"/>
          <w:szCs w:val="20"/>
        </w:rPr>
        <w:lastRenderedPageBreak/>
        <w:t>entitled. The election by the Office or the State of Iowa of any one or more remedies shall not constitute a waiver of the right to pursue other available remedies.</w:t>
      </w:r>
    </w:p>
    <w:p w14:paraId="3B572158"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Choice of Law, Forum, and Dispute Resolution</w:t>
      </w:r>
      <w:r>
        <w:rPr>
          <w:rFonts w:ascii="Times New Roman" w:eastAsia="Times New Roman" w:hAnsi="Times New Roman" w:cs="Times New Roman"/>
          <w:sz w:val="20"/>
          <w:szCs w:val="20"/>
        </w:rPr>
        <w:t xml:space="preserve">. This Agreement shall be governed in all respects by, and construed in accordance with, the laws of the State of Iowa, without giving effect to the choice of law principles thereof. The exclusive jurisdiction for any and all litigation related to this Agreement shall be the state or federal courts sitting in Polk County, Iowa. Any litigation between the parties related to this Agreement shall be brought and maintained in the courts sitting in Polk County, Iowa.  Grantee waives any objection to such jurisdiction based on forum non conveniens or otherwise. Grantee irrevocably consents to service of process by certified or registered mail addressed to Grantee’s agent identified in the CD&amp;E. </w:t>
      </w:r>
    </w:p>
    <w:p w14:paraId="18A70B75" w14:textId="77777777" w:rsidR="002B2AD0" w:rsidRDefault="002B2AD0">
      <w:pPr>
        <w:widowControl/>
        <w:numPr>
          <w:ilvl w:val="1"/>
          <w:numId w:val="1"/>
        </w:numPr>
        <w:tabs>
          <w:tab w:val="left" w:pos="3960"/>
        </w:tabs>
        <w:ind w:right="18"/>
        <w:jc w:val="both"/>
      </w:pPr>
      <w:r>
        <w:rPr>
          <w:rFonts w:ascii="Times New Roman" w:eastAsia="Times New Roman" w:hAnsi="Times New Roman" w:cs="Times New Roman"/>
          <w:i/>
          <w:sz w:val="20"/>
          <w:szCs w:val="20"/>
        </w:rPr>
        <w:t>Notices</w:t>
      </w:r>
      <w:r>
        <w:rPr>
          <w:rFonts w:ascii="Times New Roman" w:eastAsia="Times New Roman" w:hAnsi="Times New Roman" w:cs="Times New Roman"/>
          <w:sz w:val="20"/>
          <w:szCs w:val="20"/>
        </w:rPr>
        <w:t>. Notices under this Agreement shall be in writing and delivered to each party’s  signatory representative  at the addresses provided in the CD&amp;E. The effective date for any notice under this Agreement shall be the date of delivery of such notice (not the date of mailing) which may be affected by certified U.S. Mail return receipt requested with postage prepaid thereon or by recognized overnight delivery service, such as Federal Express or UPS. Each such notice shall be deemed to have been provided:</w:t>
      </w:r>
    </w:p>
    <w:p w14:paraId="5B6F3CDA" w14:textId="77777777" w:rsidR="002B2AD0" w:rsidRDefault="002B2AD0">
      <w:pPr>
        <w:widowControl/>
        <w:numPr>
          <w:ilvl w:val="0"/>
          <w:numId w:val="2"/>
        </w:numPr>
        <w:pBdr>
          <w:top w:val="nil"/>
          <w:left w:val="nil"/>
          <w:bottom w:val="nil"/>
          <w:right w:val="nil"/>
          <w:between w:val="nil"/>
        </w:pBd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At the time it is actually received in the case of hand delivery;</w:t>
      </w:r>
    </w:p>
    <w:p w14:paraId="557E5D9F" w14:textId="77777777" w:rsidR="002B2AD0" w:rsidRDefault="002B2AD0">
      <w:pPr>
        <w:widowControl/>
        <w:numPr>
          <w:ilvl w:val="0"/>
          <w:numId w:val="2"/>
        </w:numPr>
        <w:pBdr>
          <w:top w:val="nil"/>
          <w:left w:val="nil"/>
          <w:bottom w:val="nil"/>
          <w:right w:val="nil"/>
          <w:between w:val="nil"/>
        </w:pBd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Within one (1) day in the case of overnight delivery, courier or services such as Federal Express with guaranteed next-day delivery; or</w:t>
      </w:r>
    </w:p>
    <w:p w14:paraId="6BDA8236" w14:textId="77777777" w:rsidR="002B2AD0" w:rsidRDefault="002B2AD0">
      <w:pPr>
        <w:widowControl/>
        <w:numPr>
          <w:ilvl w:val="0"/>
          <w:numId w:val="2"/>
        </w:numPr>
        <w:pBdr>
          <w:top w:val="nil"/>
          <w:left w:val="nil"/>
          <w:bottom w:val="nil"/>
          <w:right w:val="nil"/>
          <w:between w:val="nil"/>
        </w:pBdr>
        <w:tabs>
          <w:tab w:val="left" w:pos="3960"/>
        </w:tabs>
        <w:ind w:right="1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Within five (5) days after it is deposited in the U.S. Mail.</w:t>
      </w:r>
    </w:p>
    <w:p w14:paraId="38C24F93" w14:textId="77777777"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t>Integration</w:t>
      </w:r>
      <w:r>
        <w:rPr>
          <w:rFonts w:ascii="Times New Roman" w:eastAsia="Times New Roman" w:hAnsi="Times New Roman" w:cs="Times New Roman"/>
          <w:sz w:val="20"/>
          <w:szCs w:val="20"/>
        </w:rPr>
        <w:t>. This Agreement represents the entire agreement between the Parties concerning the subject matter hereof, and neither Party is relying on any representation that may have been made which is not included or incorporated into this Agreement. Grantee acknowledges that it has thoroughly read this Agreement and all related terms and conditions, including any attached or incorporated schedules, exhibits, and other like documents, and has had the opportunity to receive competent advice and counsel necessary for it to form a complete understanding of all rights and obligations herein and to accept the same freely and without coercion of any kind. Accordingly, this Agreement shall not be construed or interpreted against the Office or the State of Iowa on the basis of draftsmanship or preparation thereof.</w:t>
      </w:r>
    </w:p>
    <w:p w14:paraId="11737AEB" w14:textId="0711D99F"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t>Amendments</w:t>
      </w:r>
      <w:r>
        <w:rPr>
          <w:rFonts w:ascii="Times New Roman" w:eastAsia="Times New Roman" w:hAnsi="Times New Roman" w:cs="Times New Roman"/>
          <w:sz w:val="20"/>
          <w:szCs w:val="20"/>
        </w:rPr>
        <w:t>. This Agreement may be amended, modified, or replaced from time to time by mutual consent of the Office and Grantee. Both Parties must execute all amendments to this Agreement in writing</w:t>
      </w:r>
      <w:ins w:id="117" w:author="Tinsley, Siobhan (CCI-Atlanta-LD)" w:date="2021-12-01T17:18:00Z">
        <w:r w:rsidR="00AF5E43">
          <w:rPr>
            <w:rFonts w:ascii="Times New Roman" w:eastAsia="Times New Roman" w:hAnsi="Times New Roman" w:cs="Times New Roman"/>
            <w:sz w:val="20"/>
            <w:szCs w:val="20"/>
          </w:rPr>
          <w:t xml:space="preserve"> </w:t>
        </w:r>
        <w:proofErr w:type="gramStart"/>
        <w:r w:rsidR="00AF5E43">
          <w:rPr>
            <w:rFonts w:ascii="Times New Roman" w:eastAsia="Times New Roman" w:hAnsi="Times New Roman" w:cs="Times New Roman"/>
            <w:sz w:val="20"/>
            <w:szCs w:val="20"/>
          </w:rPr>
          <w:t>in order for</w:t>
        </w:r>
        <w:proofErr w:type="gramEnd"/>
        <w:r w:rsidR="00AF5E43">
          <w:rPr>
            <w:rFonts w:ascii="Times New Roman" w:eastAsia="Times New Roman" w:hAnsi="Times New Roman" w:cs="Times New Roman"/>
            <w:sz w:val="20"/>
            <w:szCs w:val="20"/>
          </w:rPr>
          <w:t xml:space="preserve"> the amendments to this Agreement to be binding</w:t>
        </w:r>
      </w:ins>
      <w:r>
        <w:rPr>
          <w:rFonts w:ascii="Times New Roman" w:eastAsia="Times New Roman" w:hAnsi="Times New Roman" w:cs="Times New Roman"/>
          <w:sz w:val="20"/>
          <w:szCs w:val="20"/>
        </w:rPr>
        <w:t>.</w:t>
      </w:r>
    </w:p>
    <w:p w14:paraId="163F4BE9" w14:textId="77777777"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t>Severability</w:t>
      </w:r>
      <w:r>
        <w:rPr>
          <w:rFonts w:ascii="Times New Roman" w:eastAsia="Times New Roman" w:hAnsi="Times New Roman" w:cs="Times New Roman"/>
          <w:sz w:val="20"/>
          <w:szCs w:val="20"/>
        </w:rPr>
        <w:t>. If any provision of this Agreement is determined by a court of competent jurisdiction to be invalid or unenforceable, such determination shall not affect the validity or enforceability of any other part or provision of this Agreement.</w:t>
      </w:r>
    </w:p>
    <w:p w14:paraId="154FE883" w14:textId="77777777"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t>Headings and Captions</w:t>
      </w:r>
      <w:r>
        <w:rPr>
          <w:rFonts w:ascii="Times New Roman" w:eastAsia="Times New Roman" w:hAnsi="Times New Roman" w:cs="Times New Roman"/>
          <w:sz w:val="20"/>
          <w:szCs w:val="20"/>
        </w:rPr>
        <w:t xml:space="preserve">. The section headings or captions used in this Agreement are for identification purposes only and are non-substantive.  </w:t>
      </w:r>
    </w:p>
    <w:p w14:paraId="3597AC47" w14:textId="77777777"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t>Multiple Counterparts and Electronic Signatures</w:t>
      </w:r>
      <w:r>
        <w:rPr>
          <w:rFonts w:ascii="Times New Roman" w:eastAsia="Times New Roman" w:hAnsi="Times New Roman" w:cs="Times New Roman"/>
          <w:sz w:val="20"/>
          <w:szCs w:val="20"/>
        </w:rPr>
        <w:t>. This Agreement, any amendments hereto, or any related instruments, attachments, exhibits, or addenda executed separately in connection with this Agreement may be executed in several counterparts, all of which when taken together shall constitute one contract binding on all Parties. Each copy of such document(s) so executed shall constitute an original. The parties consent to the use of electronic signatures for execution of this Agreement, and any such electronic signatures shall be deemed original signatures.</w:t>
      </w:r>
    </w:p>
    <w:p w14:paraId="16B8EC99" w14:textId="77777777"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t>Material Breaches</w:t>
      </w:r>
      <w:r>
        <w:rPr>
          <w:rFonts w:ascii="Times New Roman" w:eastAsia="Times New Roman" w:hAnsi="Times New Roman" w:cs="Times New Roman"/>
          <w:sz w:val="20"/>
          <w:szCs w:val="20"/>
        </w:rPr>
        <w:t>.</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References in this Agreement to specific material breaches of this Agreement shall not be construed as implying that other breaches of this Agreement are not material.</w:t>
      </w:r>
    </w:p>
    <w:p w14:paraId="4F596407" w14:textId="77777777"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t>Taxes</w:t>
      </w:r>
      <w:r>
        <w:rPr>
          <w:rFonts w:ascii="Times New Roman" w:eastAsia="Times New Roman" w:hAnsi="Times New Roman" w:cs="Times New Roman"/>
          <w:sz w:val="20"/>
          <w:szCs w:val="20"/>
        </w:rPr>
        <w:t xml:space="preserve">. Grantee shall be responsible for paying any taxes (including sales taxes, excise taxes, use taxes, income taxes or property taxes) incurred by Grantee in the performance of this Agreement. </w:t>
      </w:r>
    </w:p>
    <w:p w14:paraId="335F2E18" w14:textId="77777777" w:rsidR="002B2AD0" w:rsidRDefault="002B2AD0">
      <w:pPr>
        <w:widowControl/>
        <w:numPr>
          <w:ilvl w:val="1"/>
          <w:numId w:val="1"/>
        </w:numPr>
        <w:pBdr>
          <w:top w:val="nil"/>
          <w:left w:val="nil"/>
          <w:bottom w:val="nil"/>
          <w:right w:val="nil"/>
          <w:between w:val="nil"/>
        </w:pBdr>
        <w:tabs>
          <w:tab w:val="left" w:pos="3960"/>
        </w:tabs>
        <w:ind w:right="18"/>
        <w:jc w:val="both"/>
        <w:rPr>
          <w:color w:val="000000"/>
        </w:rPr>
      </w:pPr>
      <w:r>
        <w:rPr>
          <w:rFonts w:ascii="Times New Roman" w:eastAsia="Times New Roman" w:hAnsi="Times New Roman" w:cs="Times New Roman"/>
          <w:i/>
          <w:color w:val="000000"/>
          <w:sz w:val="20"/>
          <w:szCs w:val="20"/>
        </w:rPr>
        <w:t>Certification Regarding Sales and Use Tax</w:t>
      </w:r>
      <w:r>
        <w:rPr>
          <w:rFonts w:ascii="Times New Roman" w:eastAsia="Times New Roman" w:hAnsi="Times New Roman" w:cs="Times New Roman"/>
          <w:color w:val="000000"/>
          <w:sz w:val="20"/>
          <w:szCs w:val="20"/>
        </w:rPr>
        <w:t>.</w:t>
      </w:r>
      <w:r>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color w:val="000000"/>
          <w:sz w:val="20"/>
          <w:szCs w:val="20"/>
        </w:rPr>
        <w:t xml:space="preserve">By executing this Agreement, Grantee certifies it is either (1) registered with the Iowa </w:t>
      </w:r>
      <w:r>
        <w:rPr>
          <w:rFonts w:ascii="Times New Roman" w:eastAsia="Times New Roman" w:hAnsi="Times New Roman" w:cs="Times New Roman"/>
          <w:sz w:val="20"/>
          <w:szCs w:val="20"/>
        </w:rPr>
        <w:t>Department</w:t>
      </w:r>
      <w:r>
        <w:rPr>
          <w:rFonts w:ascii="Times New Roman" w:eastAsia="Times New Roman" w:hAnsi="Times New Roman" w:cs="Times New Roman"/>
          <w:color w:val="000000"/>
          <w:sz w:val="20"/>
          <w:szCs w:val="20"/>
        </w:rPr>
        <w:t xml:space="preserve"> of Revenue, collects, and remits Iowa sales and use taxes as required by Iowa Code chapter 423; or (2) not a “retailer” or a “retailer maintaining a place of business in this state” as those terms are defined in Iowa Code § 423.1(4</w:t>
      </w:r>
      <w:r>
        <w:rPr>
          <w:rFonts w:ascii="Times New Roman" w:eastAsia="Times New Roman" w:hAnsi="Times New Roman" w:cs="Times New Roman"/>
          <w:sz w:val="20"/>
          <w:szCs w:val="20"/>
        </w:rPr>
        <w:t>7</w:t>
      </w:r>
      <w:r>
        <w:rPr>
          <w:rFonts w:ascii="Times New Roman" w:eastAsia="Times New Roman" w:hAnsi="Times New Roman" w:cs="Times New Roman"/>
          <w:color w:val="000000"/>
          <w:sz w:val="20"/>
          <w:szCs w:val="20"/>
        </w:rPr>
        <w:t>) and (4</w:t>
      </w:r>
      <w:r>
        <w:rPr>
          <w:rFonts w:ascii="Times New Roman" w:eastAsia="Times New Roman" w:hAnsi="Times New Roman" w:cs="Times New Roman"/>
          <w:sz w:val="20"/>
          <w:szCs w:val="20"/>
        </w:rPr>
        <w:t>8</w:t>
      </w:r>
      <w:r>
        <w:rPr>
          <w:rFonts w:ascii="Times New Roman" w:eastAsia="Times New Roman" w:hAnsi="Times New Roman" w:cs="Times New Roman"/>
          <w:color w:val="000000"/>
          <w:sz w:val="20"/>
          <w:szCs w:val="20"/>
        </w:rPr>
        <w:t>).</w:t>
      </w:r>
    </w:p>
    <w:p w14:paraId="6578287B" w14:textId="77777777" w:rsidR="002B2AD0" w:rsidRDefault="002B2AD0">
      <w:pPr>
        <w:widowControl/>
        <w:numPr>
          <w:ilvl w:val="1"/>
          <w:numId w:val="1"/>
        </w:numPr>
        <w:pBdr>
          <w:top w:val="nil"/>
          <w:left w:val="nil"/>
          <w:bottom w:val="nil"/>
          <w:right w:val="nil"/>
          <w:between w:val="nil"/>
        </w:pBdr>
        <w:tabs>
          <w:tab w:val="left" w:pos="3960"/>
        </w:tabs>
        <w:ind w:right="18"/>
        <w:jc w:val="both"/>
        <w:rPr>
          <w:color w:val="000000"/>
        </w:rPr>
      </w:pPr>
      <w:r>
        <w:rPr>
          <w:rFonts w:ascii="Times New Roman" w:eastAsia="Times New Roman" w:hAnsi="Times New Roman" w:cs="Times New Roman"/>
          <w:i/>
          <w:color w:val="000000"/>
          <w:sz w:val="20"/>
          <w:szCs w:val="20"/>
        </w:rPr>
        <w:t xml:space="preserve">Tobacco Free Environment. </w:t>
      </w:r>
      <w:r>
        <w:rPr>
          <w:rFonts w:ascii="Times New Roman" w:eastAsia="Times New Roman" w:hAnsi="Times New Roman" w:cs="Times New Roman"/>
          <w:color w:val="000000"/>
          <w:sz w:val="20"/>
          <w:szCs w:val="20"/>
        </w:rPr>
        <w:t>Grantee agrees that it will not allow smoking or tobacco use within any portion of any indoor facility it leases, rents, or owns, and over which it has the authority to establish policy. Grantee agrees that it shall comply with Iowa’s Smokefree Air Act, contained at Iowa Code chapter 142D.</w:t>
      </w:r>
    </w:p>
    <w:p w14:paraId="4DB5E7C0" w14:textId="77777777"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t>Exclusivity</w:t>
      </w:r>
      <w:r>
        <w:rPr>
          <w:rFonts w:ascii="Times New Roman" w:eastAsia="Times New Roman" w:hAnsi="Times New Roman" w:cs="Times New Roman"/>
          <w:sz w:val="20"/>
          <w:szCs w:val="20"/>
        </w:rPr>
        <w:t>. This Agreement is not exclusive, and the Office or the State of Iowa may enter into other Agreements with third parties for the provision of similar services.</w:t>
      </w:r>
    </w:p>
    <w:p w14:paraId="56888E42" w14:textId="77777777"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t>Sovereign Immunity</w:t>
      </w:r>
      <w:r>
        <w:rPr>
          <w:rFonts w:ascii="Times New Roman" w:eastAsia="Times New Roman" w:hAnsi="Times New Roman" w:cs="Times New Roman"/>
          <w:sz w:val="20"/>
          <w:szCs w:val="20"/>
        </w:rPr>
        <w:t>. Notwithstanding anything in this Agreement to the contrary, neither the Office nor the State of Iowa waives any immunity defenses (including sovereign immunity, governmental immunity, immunity based on the Eleventh Amendment to the Constitution of the United States, or otherwise) or any other defenses available to either by entering into this Agreement, and specifically retains and reserves all immunity defenses.</w:t>
      </w:r>
    </w:p>
    <w:p w14:paraId="4FC66E31" w14:textId="77777777"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t>Attorney’s Fees and Expenses</w:t>
      </w:r>
      <w:r>
        <w:rPr>
          <w:rFonts w:ascii="Times New Roman" w:eastAsia="Times New Roman" w:hAnsi="Times New Roman" w:cs="Times New Roman"/>
          <w:sz w:val="20"/>
          <w:szCs w:val="20"/>
        </w:rPr>
        <w:t xml:space="preserve">. In the event </w:t>
      </w:r>
      <w:del w:id="118" w:author="Alston &amp; Bird" w:date="2021-11-30T23:36:00Z">
        <w:r>
          <w:rPr>
            <w:rFonts w:ascii="Times New Roman" w:eastAsia="Times New Roman" w:hAnsi="Times New Roman" w:cs="Times New Roman"/>
            <w:sz w:val="20"/>
            <w:szCs w:val="20"/>
          </w:rPr>
          <w:delText xml:space="preserve">Grantee </w:delText>
        </w:r>
      </w:del>
      <w:ins w:id="119" w:author="Alston &amp; Bird" w:date="2021-11-30T23:36:00Z">
        <w:r>
          <w:rPr>
            <w:rFonts w:ascii="Times New Roman" w:eastAsia="Times New Roman" w:hAnsi="Times New Roman" w:cs="Times New Roman"/>
            <w:sz w:val="20"/>
            <w:szCs w:val="20"/>
          </w:rPr>
          <w:t xml:space="preserve">either Party </w:t>
        </w:r>
      </w:ins>
      <w:r>
        <w:rPr>
          <w:rFonts w:ascii="Times New Roman" w:eastAsia="Times New Roman" w:hAnsi="Times New Roman" w:cs="Times New Roman"/>
          <w:sz w:val="20"/>
          <w:szCs w:val="20"/>
        </w:rPr>
        <w:t xml:space="preserve">defaults on any of its obligations under this Agreement, </w:t>
      </w:r>
      <w:del w:id="120" w:author="Alston &amp; Bird" w:date="2021-11-30T23:36:00Z">
        <w:r>
          <w:rPr>
            <w:rFonts w:ascii="Times New Roman" w:eastAsia="Times New Roman" w:hAnsi="Times New Roman" w:cs="Times New Roman"/>
            <w:sz w:val="20"/>
            <w:szCs w:val="20"/>
          </w:rPr>
          <w:delText xml:space="preserve">Grantee </w:delText>
        </w:r>
      </w:del>
      <w:ins w:id="121" w:author="Alston &amp; Bird" w:date="2021-11-30T23:38:00Z">
        <w:r>
          <w:rPr>
            <w:rFonts w:ascii="Times New Roman" w:eastAsia="Times New Roman" w:hAnsi="Times New Roman" w:cs="Times New Roman"/>
            <w:sz w:val="20"/>
            <w:szCs w:val="20"/>
          </w:rPr>
          <w:t xml:space="preserve">the defaulting </w:t>
        </w:r>
      </w:ins>
      <w:ins w:id="122" w:author="Alston &amp; Bird" w:date="2021-11-30T23:36:00Z">
        <w:r>
          <w:rPr>
            <w:rFonts w:ascii="Times New Roman" w:eastAsia="Times New Roman" w:hAnsi="Times New Roman" w:cs="Times New Roman"/>
            <w:sz w:val="20"/>
            <w:szCs w:val="20"/>
          </w:rPr>
          <w:t xml:space="preserve">Party </w:t>
        </w:r>
      </w:ins>
      <w:r>
        <w:rPr>
          <w:rFonts w:ascii="Times New Roman" w:eastAsia="Times New Roman" w:hAnsi="Times New Roman" w:cs="Times New Roman"/>
          <w:sz w:val="20"/>
          <w:szCs w:val="20"/>
        </w:rPr>
        <w:t xml:space="preserve">shall pay to the </w:t>
      </w:r>
      <w:del w:id="123" w:author="Alston &amp; Bird" w:date="2021-11-30T23:38:00Z">
        <w:r>
          <w:rPr>
            <w:rFonts w:ascii="Times New Roman" w:eastAsia="Times New Roman" w:hAnsi="Times New Roman" w:cs="Times New Roman"/>
            <w:sz w:val="20"/>
            <w:szCs w:val="20"/>
          </w:rPr>
          <w:delText xml:space="preserve">Office </w:delText>
        </w:r>
      </w:del>
      <w:ins w:id="124" w:author="Alston &amp; Bird" w:date="2021-11-30T23:38:00Z">
        <w:r>
          <w:rPr>
            <w:rFonts w:ascii="Times New Roman" w:eastAsia="Times New Roman" w:hAnsi="Times New Roman" w:cs="Times New Roman"/>
            <w:sz w:val="20"/>
            <w:szCs w:val="20"/>
          </w:rPr>
          <w:t xml:space="preserve">non-defaulting Party </w:t>
        </w:r>
      </w:ins>
      <w:r>
        <w:rPr>
          <w:rFonts w:ascii="Times New Roman" w:eastAsia="Times New Roman" w:hAnsi="Times New Roman" w:cs="Times New Roman"/>
          <w:sz w:val="20"/>
          <w:szCs w:val="20"/>
        </w:rPr>
        <w:t xml:space="preserve">all costs and expenses (including the reasonable value of time of the Attorney General’s Office and the costs, expenses and attorney fees of other counsel retained by or on behalf of the </w:t>
      </w:r>
      <w:del w:id="125" w:author="Alston &amp; Bird" w:date="2021-11-30T23:37:00Z">
        <w:r>
          <w:rPr>
            <w:rFonts w:ascii="Times New Roman" w:eastAsia="Times New Roman" w:hAnsi="Times New Roman" w:cs="Times New Roman"/>
            <w:sz w:val="20"/>
            <w:szCs w:val="20"/>
          </w:rPr>
          <w:delText>State of Iowa</w:delText>
        </w:r>
      </w:del>
      <w:ins w:id="126" w:author="Alston &amp; Bird" w:date="2021-11-30T23:38:00Z">
        <w:r>
          <w:rPr>
            <w:rFonts w:ascii="Times New Roman" w:eastAsia="Times New Roman" w:hAnsi="Times New Roman" w:cs="Times New Roman"/>
            <w:sz w:val="20"/>
            <w:szCs w:val="20"/>
          </w:rPr>
          <w:t xml:space="preserve">non-defaulting </w:t>
        </w:r>
      </w:ins>
      <w:ins w:id="127" w:author="Alston &amp; Bird" w:date="2021-11-30T23:37:00Z">
        <w:r>
          <w:rPr>
            <w:rFonts w:ascii="Times New Roman" w:eastAsia="Times New Roman" w:hAnsi="Times New Roman" w:cs="Times New Roman"/>
            <w:sz w:val="20"/>
            <w:szCs w:val="20"/>
          </w:rPr>
          <w:t>Party</w:t>
        </w:r>
      </w:ins>
      <w:r>
        <w:rPr>
          <w:rFonts w:ascii="Times New Roman" w:eastAsia="Times New Roman" w:hAnsi="Times New Roman" w:cs="Times New Roman"/>
          <w:sz w:val="20"/>
          <w:szCs w:val="20"/>
        </w:rPr>
        <w:t xml:space="preserve">) incurred by the </w:t>
      </w:r>
      <w:del w:id="128" w:author="Alston &amp; Bird" w:date="2021-11-30T23:39:00Z">
        <w:r>
          <w:rPr>
            <w:rFonts w:ascii="Times New Roman" w:eastAsia="Times New Roman" w:hAnsi="Times New Roman" w:cs="Times New Roman"/>
            <w:sz w:val="20"/>
            <w:szCs w:val="20"/>
          </w:rPr>
          <w:delText>Office or the State of Iowa</w:delText>
        </w:r>
      </w:del>
      <w:ins w:id="129" w:author="Alston &amp; Bird" w:date="2021-11-30T23:39:00Z">
        <w:r>
          <w:rPr>
            <w:rFonts w:ascii="Times New Roman" w:eastAsia="Times New Roman" w:hAnsi="Times New Roman" w:cs="Times New Roman"/>
            <w:sz w:val="20"/>
            <w:szCs w:val="20"/>
          </w:rPr>
          <w:t>non-defaulting Party</w:t>
        </w:r>
      </w:ins>
      <w:r>
        <w:rPr>
          <w:rFonts w:ascii="Times New Roman" w:eastAsia="Times New Roman" w:hAnsi="Times New Roman" w:cs="Times New Roman"/>
          <w:sz w:val="20"/>
          <w:szCs w:val="20"/>
        </w:rPr>
        <w:t xml:space="preserve"> in enforcing this Agreement or any of its rights and remedies with respect thereto. </w:t>
      </w:r>
    </w:p>
    <w:p w14:paraId="0A7E1D14" w14:textId="77777777"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lastRenderedPageBreak/>
        <w:t>Conflicts of Interest</w:t>
      </w:r>
      <w:r>
        <w:rPr>
          <w:rFonts w:ascii="Times New Roman" w:eastAsia="Times New Roman" w:hAnsi="Times New Roman" w:cs="Times New Roman"/>
          <w:sz w:val="20"/>
          <w:szCs w:val="20"/>
        </w:rPr>
        <w:t>. Grantee represents, warrants, and covenants that no relationship exists or will exist during the term of the Agreement between Grantee, Grantee Contractors, or Grantee Personnel and the Office or the State of Iowa that is or may constitute a conflict of interest or the appearance of impropriety. To the extent applicable, the provisions of Iowa Code Chapter 68B shall apply to this Agreement, and Grantee, Grantee Contractors, and Grantee Personnel shall not engage in any conduct or permit any third party from engaging in any conduct that would violate that chapter.</w:t>
      </w:r>
    </w:p>
    <w:p w14:paraId="232E427D" w14:textId="77777777"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t>Brokering Certification</w:t>
      </w:r>
      <w:r>
        <w:rPr>
          <w:rFonts w:ascii="Times New Roman" w:eastAsia="Times New Roman" w:hAnsi="Times New Roman" w:cs="Times New Roman"/>
          <w:sz w:val="20"/>
          <w:szCs w:val="20"/>
        </w:rPr>
        <w:t>. Grantee certifies that no person representing the Office, nor any external entity or person, has been employed or retained to solicit and secure this Agreement upon an agreement or understanding for commission, percentage, brokerage, or contingency.</w:t>
      </w:r>
    </w:p>
    <w:p w14:paraId="40B96E0E" w14:textId="77777777"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t>Report Misuses of Funds</w:t>
      </w:r>
      <w:r>
        <w:rPr>
          <w:rFonts w:ascii="Times New Roman" w:eastAsia="Times New Roman" w:hAnsi="Times New Roman" w:cs="Times New Roman"/>
          <w:sz w:val="20"/>
          <w:szCs w:val="20"/>
        </w:rPr>
        <w:t>. Grantee must promptly refer to the Office any credible evidence that a principal, employee, agent, contractor, subgrantee or subrecipient, subcontractor, or other person has either: 1) submitted a false claim for grant funds as that term is use under any false claims act or other similar law, whether state or federal; or 2) committed a criminal or civil violation of laws pertaining to fraud, conflict of interest, bribery, gratuity, or similar misconduct involving grant funds. This condition also applies to any Grantee Contractor for the Project(s) hereunder.</w:t>
      </w:r>
    </w:p>
    <w:p w14:paraId="24BFF537" w14:textId="24456288"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t>Restrictions and certifications regarding non-disclosure agreements and related matters</w:t>
      </w:r>
      <w:r>
        <w:rPr>
          <w:rFonts w:ascii="Times New Roman" w:eastAsia="Times New Roman" w:hAnsi="Times New Roman" w:cs="Times New Roman"/>
          <w:sz w:val="20"/>
          <w:szCs w:val="20"/>
        </w:rPr>
        <w:t xml:space="preserve">. Grantee may not require any Grantee Contractor or Grantee Personnel to sign an internal confidentiality agreement or statement that prohibits or otherwise restricts, or purports to prohibit or restrict, the reporting (in accordance with law) of waste, fraud, or abuse to the Office or an investigative or law enforcement representative of a federal or state department or agency authorized to receive such information. Grantee represents that it neither requires nor has required internal confidentiality agreements or statements from Grantee Contractors or Grantee Personnel that currently </w:t>
      </w:r>
      <w:ins w:id="130" w:author="Tinsley, Siobhan (CCI-Atlanta-LD)" w:date="2021-12-01T17:26:00Z">
        <w:r w:rsidR="0047021B">
          <w:rPr>
            <w:rFonts w:ascii="Times New Roman" w:eastAsia="Times New Roman" w:hAnsi="Times New Roman" w:cs="Times New Roman"/>
            <w:sz w:val="20"/>
            <w:szCs w:val="20"/>
          </w:rPr>
          <w:t xml:space="preserve">expressly </w:t>
        </w:r>
      </w:ins>
      <w:r>
        <w:rPr>
          <w:rFonts w:ascii="Times New Roman" w:eastAsia="Times New Roman" w:hAnsi="Times New Roman" w:cs="Times New Roman"/>
          <w:sz w:val="20"/>
          <w:szCs w:val="20"/>
        </w:rPr>
        <w:t xml:space="preserve">prohibit or otherwise currently </w:t>
      </w:r>
      <w:ins w:id="131" w:author="Tinsley, Siobhan (CCI-Atlanta-LD)" w:date="2021-12-01T17:26:00Z">
        <w:r w:rsidR="0047021B">
          <w:rPr>
            <w:rFonts w:ascii="Times New Roman" w:eastAsia="Times New Roman" w:hAnsi="Times New Roman" w:cs="Times New Roman"/>
            <w:sz w:val="20"/>
            <w:szCs w:val="20"/>
          </w:rPr>
          <w:t xml:space="preserve">intentionally </w:t>
        </w:r>
      </w:ins>
      <w:r>
        <w:rPr>
          <w:rFonts w:ascii="Times New Roman" w:eastAsia="Times New Roman" w:hAnsi="Times New Roman" w:cs="Times New Roman"/>
          <w:sz w:val="20"/>
          <w:szCs w:val="20"/>
        </w:rPr>
        <w:t>restrict (or purport to prohibit or restrict) such Grantee Contractors or Grantee Personnel from reporting waste, fraud, or abuse as described above.</w:t>
      </w:r>
    </w:p>
    <w:p w14:paraId="732F088F" w14:textId="77777777" w:rsidR="002B2AD0" w:rsidRDefault="002B2AD0">
      <w:pPr>
        <w:widowControl/>
        <w:numPr>
          <w:ilvl w:val="1"/>
          <w:numId w:val="1"/>
        </w:numPr>
        <w:pBdr>
          <w:top w:val="nil"/>
          <w:left w:val="nil"/>
          <w:bottom w:val="nil"/>
          <w:right w:val="nil"/>
          <w:between w:val="nil"/>
        </w:pBdr>
        <w:tabs>
          <w:tab w:val="left" w:pos="3960"/>
        </w:tabs>
        <w:ind w:right="18"/>
        <w:jc w:val="both"/>
        <w:rPr>
          <w:color w:val="000000"/>
        </w:rPr>
      </w:pPr>
      <w:r>
        <w:rPr>
          <w:rFonts w:ascii="Times New Roman" w:eastAsia="Times New Roman" w:hAnsi="Times New Roman" w:cs="Times New Roman"/>
          <w:i/>
          <w:color w:val="000000"/>
          <w:sz w:val="20"/>
          <w:szCs w:val="20"/>
        </w:rPr>
        <w:t>Certification Regarding Iowa Code Chapter 8F</w:t>
      </w:r>
      <w:r>
        <w:rPr>
          <w:rFonts w:ascii="Times New Roman" w:eastAsia="Times New Roman" w:hAnsi="Times New Roman" w:cs="Times New Roman"/>
          <w:color w:val="000000"/>
          <w:sz w:val="20"/>
          <w:szCs w:val="20"/>
        </w:rPr>
        <w:t>. If Grantee is or becomes subject to Iowa Code chapter 8F during the entire term of this Agreement, including any extensions or renewals thereof, Grantee shall comply with the following:</w:t>
      </w:r>
    </w:p>
    <w:p w14:paraId="6E683E06" w14:textId="77777777" w:rsidR="002B2AD0" w:rsidRDefault="002B2AD0">
      <w:pPr>
        <w:widowControl/>
        <w:numPr>
          <w:ilvl w:val="2"/>
          <w:numId w:val="1"/>
        </w:numPr>
        <w:pBdr>
          <w:top w:val="nil"/>
          <w:left w:val="nil"/>
          <w:bottom w:val="nil"/>
          <w:right w:val="nil"/>
          <w:between w:val="nil"/>
        </w:pBdr>
        <w:tabs>
          <w:tab w:val="left" w:pos="3960"/>
        </w:tabs>
        <w:ind w:left="2430" w:right="18"/>
        <w:jc w:val="both"/>
        <w:rPr>
          <w:color w:val="000000"/>
        </w:rPr>
      </w:pPr>
      <w:r>
        <w:rPr>
          <w:rFonts w:ascii="Times New Roman" w:eastAsia="Times New Roman" w:hAnsi="Times New Roman" w:cs="Times New Roman"/>
          <w:color w:val="000000"/>
          <w:sz w:val="20"/>
          <w:szCs w:val="20"/>
        </w:rPr>
        <w:t>Grantee shall certify that it has the information required by Iowa Code § 8F.3 available for inspection by the Agency and the Legislative Services Agency.</w:t>
      </w:r>
    </w:p>
    <w:p w14:paraId="3020518F" w14:textId="77777777" w:rsidR="002B2AD0" w:rsidRDefault="002B2AD0">
      <w:pPr>
        <w:widowControl/>
        <w:numPr>
          <w:ilvl w:val="2"/>
          <w:numId w:val="1"/>
        </w:numPr>
        <w:pBdr>
          <w:top w:val="nil"/>
          <w:left w:val="nil"/>
          <w:bottom w:val="nil"/>
          <w:right w:val="nil"/>
          <w:between w:val="nil"/>
        </w:pBdr>
        <w:tabs>
          <w:tab w:val="left" w:pos="3960"/>
        </w:tabs>
        <w:ind w:left="2430" w:right="18"/>
        <w:jc w:val="both"/>
        <w:rPr>
          <w:color w:val="000000"/>
        </w:rPr>
      </w:pPr>
      <w:r>
        <w:rPr>
          <w:rFonts w:ascii="Times New Roman" w:eastAsia="Times New Roman" w:hAnsi="Times New Roman" w:cs="Times New Roman"/>
          <w:color w:val="000000"/>
          <w:sz w:val="20"/>
          <w:szCs w:val="20"/>
        </w:rPr>
        <w:t>Grantee will provide the information described in this section to the Office or the Legislative Services Agency upon request.  Grantee shall not impose a charge for making information available for inspection or providing information to the Office or the Legislative Services Agency.</w:t>
      </w:r>
    </w:p>
    <w:p w14:paraId="62E5ABA5" w14:textId="77777777" w:rsidR="002B2AD0" w:rsidRDefault="002B2AD0">
      <w:pPr>
        <w:widowControl/>
        <w:numPr>
          <w:ilvl w:val="2"/>
          <w:numId w:val="1"/>
        </w:numPr>
        <w:pBdr>
          <w:top w:val="nil"/>
          <w:left w:val="nil"/>
          <w:bottom w:val="nil"/>
          <w:right w:val="nil"/>
          <w:between w:val="nil"/>
        </w:pBdr>
        <w:tabs>
          <w:tab w:val="left" w:pos="3960"/>
        </w:tabs>
        <w:ind w:left="2430" w:right="18"/>
        <w:jc w:val="both"/>
        <w:rPr>
          <w:color w:val="000000"/>
        </w:rPr>
      </w:pPr>
      <w:r>
        <w:rPr>
          <w:rFonts w:ascii="Times New Roman" w:eastAsia="Times New Roman" w:hAnsi="Times New Roman" w:cs="Times New Roman"/>
          <w:color w:val="000000"/>
          <w:sz w:val="20"/>
          <w:szCs w:val="20"/>
        </w:rPr>
        <w:t>Pursuant to Iowa Code § 8F.4, Grantee shall file an annual report with the Office and the Legislative Services Agency within ten (10) months following the end of Grantee’s fiscal year (unless the exceptions provided in Iowa Code § 8F.4(1)(b) apply). The annual report shall contain:</w:t>
      </w:r>
    </w:p>
    <w:p w14:paraId="1FF6CAD6" w14:textId="77777777" w:rsidR="002B2AD0" w:rsidRDefault="002B2AD0">
      <w:pPr>
        <w:widowControl/>
        <w:numPr>
          <w:ilvl w:val="3"/>
          <w:numId w:val="1"/>
        </w:numPr>
        <w:pBdr>
          <w:top w:val="nil"/>
          <w:left w:val="nil"/>
          <w:bottom w:val="nil"/>
          <w:right w:val="nil"/>
          <w:between w:val="nil"/>
        </w:pBdr>
        <w:ind w:left="3600" w:right="18"/>
        <w:jc w:val="both"/>
        <w:rPr>
          <w:color w:val="000000"/>
        </w:rPr>
      </w:pPr>
      <w:r>
        <w:rPr>
          <w:rFonts w:ascii="Times New Roman" w:eastAsia="Times New Roman" w:hAnsi="Times New Roman" w:cs="Times New Roman"/>
          <w:color w:val="000000"/>
          <w:sz w:val="20"/>
          <w:szCs w:val="20"/>
        </w:rPr>
        <w:t xml:space="preserve">Financial information relative to the expenditure of state and federal moneys for the prior year pursuant to this Agreement.  The financial information shall include but is not limited to budget and actual revenue and expenditure information for the year covered. </w:t>
      </w:r>
    </w:p>
    <w:p w14:paraId="59D02AD0" w14:textId="77777777" w:rsidR="002B2AD0" w:rsidRDefault="002B2AD0">
      <w:pPr>
        <w:widowControl/>
        <w:numPr>
          <w:ilvl w:val="3"/>
          <w:numId w:val="1"/>
        </w:numPr>
        <w:pBdr>
          <w:top w:val="nil"/>
          <w:left w:val="nil"/>
          <w:bottom w:val="nil"/>
          <w:right w:val="nil"/>
          <w:between w:val="nil"/>
        </w:pBdr>
        <w:ind w:left="3600" w:right="18"/>
        <w:jc w:val="both"/>
        <w:rPr>
          <w:color w:val="000000"/>
        </w:rPr>
      </w:pPr>
      <w:r>
        <w:rPr>
          <w:rFonts w:ascii="Times New Roman" w:eastAsia="Times New Roman" w:hAnsi="Times New Roman" w:cs="Times New Roman"/>
          <w:color w:val="000000"/>
          <w:sz w:val="20"/>
          <w:szCs w:val="20"/>
        </w:rPr>
        <w:t>Financial information relating to all service contracts with the Office during the preceding year, including the costs by category to provide the contracted services.</w:t>
      </w:r>
    </w:p>
    <w:p w14:paraId="22075ACF" w14:textId="77777777" w:rsidR="002B2AD0" w:rsidRDefault="002B2AD0">
      <w:pPr>
        <w:widowControl/>
        <w:numPr>
          <w:ilvl w:val="3"/>
          <w:numId w:val="1"/>
        </w:numPr>
        <w:pBdr>
          <w:top w:val="nil"/>
          <w:left w:val="nil"/>
          <w:bottom w:val="nil"/>
          <w:right w:val="nil"/>
          <w:between w:val="nil"/>
        </w:pBdr>
        <w:ind w:left="3600" w:right="18"/>
        <w:jc w:val="both"/>
        <w:rPr>
          <w:color w:val="000000"/>
        </w:rPr>
      </w:pPr>
      <w:r>
        <w:rPr>
          <w:rFonts w:ascii="Times New Roman" w:eastAsia="Times New Roman" w:hAnsi="Times New Roman" w:cs="Times New Roman"/>
          <w:color w:val="000000"/>
          <w:sz w:val="20"/>
          <w:szCs w:val="20"/>
        </w:rPr>
        <w:t>Reportable conditions in internal control or material noncompliance with provisions of laws, rules, regulations, or contractual agreements included in external audit reports of Grantee covering the preceding year.</w:t>
      </w:r>
    </w:p>
    <w:p w14:paraId="0F338A99" w14:textId="77777777" w:rsidR="002B2AD0" w:rsidRDefault="002B2AD0">
      <w:pPr>
        <w:widowControl/>
        <w:numPr>
          <w:ilvl w:val="3"/>
          <w:numId w:val="1"/>
        </w:numPr>
        <w:pBdr>
          <w:top w:val="nil"/>
          <w:left w:val="nil"/>
          <w:bottom w:val="nil"/>
          <w:right w:val="nil"/>
          <w:between w:val="nil"/>
        </w:pBdr>
        <w:ind w:left="3600" w:right="18"/>
        <w:jc w:val="both"/>
        <w:rPr>
          <w:color w:val="000000"/>
        </w:rPr>
      </w:pPr>
      <w:r>
        <w:rPr>
          <w:rFonts w:ascii="Times New Roman" w:eastAsia="Times New Roman" w:hAnsi="Times New Roman" w:cs="Times New Roman"/>
          <w:color w:val="000000"/>
          <w:sz w:val="20"/>
          <w:szCs w:val="20"/>
        </w:rPr>
        <w:t>Corrective action taken or planned by Grantee in response to reportable conditions in internal control or material noncompliance with laws, rules, regulations, or contractual agreements included in external audit reports covering the preceding year.</w:t>
      </w:r>
    </w:p>
    <w:p w14:paraId="4758C96D" w14:textId="77777777" w:rsidR="002B2AD0" w:rsidRDefault="002B2AD0">
      <w:pPr>
        <w:widowControl/>
        <w:numPr>
          <w:ilvl w:val="3"/>
          <w:numId w:val="1"/>
        </w:numPr>
        <w:pBdr>
          <w:top w:val="nil"/>
          <w:left w:val="nil"/>
          <w:bottom w:val="nil"/>
          <w:right w:val="nil"/>
          <w:between w:val="nil"/>
        </w:pBdr>
        <w:ind w:left="3600" w:right="18"/>
        <w:jc w:val="both"/>
        <w:rPr>
          <w:color w:val="000000"/>
        </w:rPr>
      </w:pPr>
      <w:r>
        <w:rPr>
          <w:rFonts w:ascii="Times New Roman" w:eastAsia="Times New Roman" w:hAnsi="Times New Roman" w:cs="Times New Roman"/>
          <w:color w:val="000000"/>
          <w:sz w:val="20"/>
          <w:szCs w:val="20"/>
        </w:rPr>
        <w:t>Any changes in the information submitted in accordance with Iowa Code § 8F.</w:t>
      </w:r>
    </w:p>
    <w:p w14:paraId="34343D21" w14:textId="77777777" w:rsidR="002B2AD0" w:rsidRDefault="002B2AD0">
      <w:pPr>
        <w:widowControl/>
        <w:numPr>
          <w:ilvl w:val="3"/>
          <w:numId w:val="1"/>
        </w:numPr>
        <w:pBdr>
          <w:top w:val="nil"/>
          <w:left w:val="nil"/>
          <w:bottom w:val="nil"/>
          <w:right w:val="nil"/>
          <w:between w:val="nil"/>
        </w:pBdr>
        <w:ind w:left="3600" w:right="18"/>
        <w:jc w:val="both"/>
        <w:rPr>
          <w:color w:val="000000"/>
        </w:rPr>
      </w:pPr>
      <w:r>
        <w:rPr>
          <w:rFonts w:ascii="Times New Roman" w:eastAsia="Times New Roman" w:hAnsi="Times New Roman" w:cs="Times New Roman"/>
          <w:color w:val="000000"/>
          <w:sz w:val="20"/>
          <w:szCs w:val="20"/>
        </w:rPr>
        <w:t xml:space="preserve">A certification signed by an officer and director, two directors, or the sole proprietor of Grantee, whichever is applicable, stating the annual report is accurate and the recipient entity is in full compliance with all laws, rules, regulations, and contractual agreements applicable to the recipient entity and the requirements of Iowa Code chapter 8F. </w:t>
      </w:r>
    </w:p>
    <w:p w14:paraId="5319EF5B" w14:textId="77777777" w:rsidR="002B2AD0" w:rsidRDefault="002B2AD0">
      <w:pPr>
        <w:widowControl/>
        <w:numPr>
          <w:ilvl w:val="2"/>
          <w:numId w:val="1"/>
        </w:numPr>
        <w:pBdr>
          <w:top w:val="nil"/>
          <w:left w:val="nil"/>
          <w:bottom w:val="nil"/>
          <w:right w:val="nil"/>
          <w:between w:val="nil"/>
        </w:pBdr>
        <w:ind w:right="18"/>
        <w:jc w:val="both"/>
        <w:rPr>
          <w:color w:val="000000"/>
        </w:rPr>
      </w:pPr>
      <w:r>
        <w:rPr>
          <w:rFonts w:ascii="Times New Roman" w:eastAsia="Times New Roman" w:hAnsi="Times New Roman" w:cs="Times New Roman"/>
          <w:color w:val="000000"/>
          <w:sz w:val="20"/>
          <w:szCs w:val="20"/>
        </w:rPr>
        <w:t xml:space="preserve">This Section shall apply to Grantee and Grantee Contractors. </w:t>
      </w:r>
      <w:r>
        <w:rPr>
          <w:rFonts w:ascii="Times New Roman" w:eastAsia="Times New Roman" w:hAnsi="Times New Roman" w:cs="Times New Roman"/>
          <w:sz w:val="20"/>
          <w:szCs w:val="20"/>
        </w:rPr>
        <w:t xml:space="preserve">Grantee </w:t>
      </w:r>
      <w:r>
        <w:rPr>
          <w:rFonts w:ascii="Times New Roman" w:eastAsia="Times New Roman" w:hAnsi="Times New Roman" w:cs="Times New Roman"/>
          <w:color w:val="000000"/>
          <w:sz w:val="20"/>
          <w:szCs w:val="20"/>
        </w:rPr>
        <w:t>shall require and cause any Grantee Contractor or subgrantee</w:t>
      </w:r>
      <w:r>
        <w:rPr>
          <w:rFonts w:ascii="Times New Roman" w:eastAsia="Times New Roman" w:hAnsi="Times New Roman" w:cs="Times New Roman"/>
          <w:sz w:val="20"/>
          <w:szCs w:val="20"/>
        </w:rPr>
        <w:t xml:space="preserve"> or subrecipient</w:t>
      </w:r>
      <w:r>
        <w:rPr>
          <w:rFonts w:ascii="Times New Roman" w:eastAsia="Times New Roman" w:hAnsi="Times New Roman" w:cs="Times New Roman"/>
          <w:color w:val="000000"/>
          <w:sz w:val="20"/>
          <w:szCs w:val="20"/>
        </w:rPr>
        <w:t xml:space="preserve"> used by Grantee in the performance of the Agreement to certify, agree to, and be subject to and bound by each of the following certifications.</w:t>
      </w:r>
    </w:p>
    <w:p w14:paraId="25006421" w14:textId="77777777"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t>Authorization</w:t>
      </w:r>
      <w:r>
        <w:rPr>
          <w:rFonts w:ascii="Times New Roman" w:eastAsia="Times New Roman" w:hAnsi="Times New Roman" w:cs="Times New Roman"/>
          <w:sz w:val="20"/>
          <w:szCs w:val="20"/>
        </w:rPr>
        <w:t>. Grantee represents and warrants that it has the right, power, and authority to enter into and perform its obligations under this Agreement and that it has taken all requisite action (corporate, statutory, or otherwise) to approve execution, delivery, and performance of this Agreement, and this Agreement constitutes a legal, valid, and binding obligation of Grantee, enforceable in accordance with its terms.</w:t>
      </w:r>
    </w:p>
    <w:p w14:paraId="1B0E1950" w14:textId="6534D831" w:rsidR="002B2AD0" w:rsidRDefault="002B2AD0">
      <w:pPr>
        <w:widowControl/>
        <w:numPr>
          <w:ilvl w:val="1"/>
          <w:numId w:val="1"/>
        </w:numPr>
        <w:pBdr>
          <w:top w:val="nil"/>
          <w:left w:val="nil"/>
          <w:bottom w:val="nil"/>
          <w:right w:val="nil"/>
          <w:between w:val="nil"/>
        </w:pBdr>
        <w:tabs>
          <w:tab w:val="left" w:pos="3960"/>
        </w:tabs>
        <w:ind w:right="18"/>
        <w:jc w:val="both"/>
      </w:pPr>
      <w:r>
        <w:rPr>
          <w:rFonts w:ascii="Times New Roman" w:eastAsia="Times New Roman" w:hAnsi="Times New Roman" w:cs="Times New Roman"/>
          <w:i/>
          <w:sz w:val="20"/>
          <w:szCs w:val="20"/>
        </w:rPr>
        <w:t>Force Majeure</w:t>
      </w:r>
      <w:r>
        <w:rPr>
          <w:rFonts w:ascii="Times New Roman" w:eastAsia="Times New Roman" w:hAnsi="Times New Roman" w:cs="Times New Roman"/>
          <w:sz w:val="20"/>
          <w:szCs w:val="20"/>
        </w:rPr>
        <w:t xml:space="preserve">. Neither Party shall be in default under this Agreement if performance is prevented, delayed or made impossible to the extent that such prevention, delay, or impossibility is caused by a “force majeure.” The term “force majeure” as used in this Agreement includes an event that no human foresight could </w:t>
      </w:r>
      <w:ins w:id="132" w:author="Tinsley, Siobhan (CCI-Atlanta-LD)" w:date="2021-12-01T17:28:00Z">
        <w:r w:rsidR="0047021B">
          <w:rPr>
            <w:rFonts w:ascii="Times New Roman" w:eastAsia="Times New Roman" w:hAnsi="Times New Roman" w:cs="Times New Roman"/>
            <w:sz w:val="20"/>
            <w:szCs w:val="20"/>
          </w:rPr>
          <w:t xml:space="preserve">reasonably </w:t>
        </w:r>
      </w:ins>
      <w:r>
        <w:rPr>
          <w:rFonts w:ascii="Times New Roman" w:eastAsia="Times New Roman" w:hAnsi="Times New Roman" w:cs="Times New Roman"/>
          <w:sz w:val="20"/>
          <w:szCs w:val="20"/>
        </w:rPr>
        <w:t xml:space="preserve">anticipate or which if anticipated, is incapable of </w:t>
      </w:r>
      <w:ins w:id="133" w:author="Tinsley, Siobhan (CCI-Atlanta-LD)" w:date="2021-12-01T17:28:00Z">
        <w:r w:rsidR="0047021B">
          <w:rPr>
            <w:rFonts w:ascii="Times New Roman" w:eastAsia="Times New Roman" w:hAnsi="Times New Roman" w:cs="Times New Roman"/>
            <w:sz w:val="20"/>
            <w:szCs w:val="20"/>
          </w:rPr>
          <w:t xml:space="preserve">reasonably </w:t>
        </w:r>
      </w:ins>
      <w:r>
        <w:rPr>
          <w:rFonts w:ascii="Times New Roman" w:eastAsia="Times New Roman" w:hAnsi="Times New Roman" w:cs="Times New Roman"/>
          <w:sz w:val="20"/>
          <w:szCs w:val="20"/>
        </w:rPr>
        <w:t xml:space="preserve">being avoided. Circumstances must be abnormal and unforeseeable, so that the consequences could not </w:t>
      </w:r>
      <w:ins w:id="134" w:author="Tinsley, Siobhan (CCI-Atlanta-LD)" w:date="2021-12-01T17:29:00Z">
        <w:r w:rsidR="0047021B">
          <w:rPr>
            <w:rFonts w:ascii="Times New Roman" w:eastAsia="Times New Roman" w:hAnsi="Times New Roman" w:cs="Times New Roman"/>
            <w:sz w:val="20"/>
            <w:szCs w:val="20"/>
          </w:rPr>
          <w:t xml:space="preserve">reasonably </w:t>
        </w:r>
      </w:ins>
      <w:r>
        <w:rPr>
          <w:rFonts w:ascii="Times New Roman" w:eastAsia="Times New Roman" w:hAnsi="Times New Roman" w:cs="Times New Roman"/>
          <w:sz w:val="20"/>
          <w:szCs w:val="20"/>
        </w:rPr>
        <w:t xml:space="preserve">have been avoided through the exercise of </w:t>
      </w:r>
      <w:del w:id="135" w:author="Tinsley, Siobhan (CCI-Atlanta-LD)" w:date="2021-12-01T17:29:00Z">
        <w:r w:rsidDel="0047021B">
          <w:rPr>
            <w:rFonts w:ascii="Times New Roman" w:eastAsia="Times New Roman" w:hAnsi="Times New Roman" w:cs="Times New Roman"/>
            <w:sz w:val="20"/>
            <w:szCs w:val="20"/>
          </w:rPr>
          <w:delText xml:space="preserve">all </w:delText>
        </w:r>
      </w:del>
      <w:r>
        <w:rPr>
          <w:rFonts w:ascii="Times New Roman" w:eastAsia="Times New Roman" w:hAnsi="Times New Roman" w:cs="Times New Roman"/>
          <w:sz w:val="20"/>
          <w:szCs w:val="20"/>
        </w:rPr>
        <w:t xml:space="preserve">due care, such as acts of God, </w:t>
      </w:r>
      <w:r>
        <w:rPr>
          <w:rFonts w:ascii="Times New Roman" w:eastAsia="Times New Roman" w:hAnsi="Times New Roman" w:cs="Times New Roman"/>
          <w:sz w:val="20"/>
          <w:szCs w:val="20"/>
        </w:rPr>
        <w:lastRenderedPageBreak/>
        <w:t xml:space="preserve">war, civil disturbance and other similar catastrophic events or causes. The delay or impossibility of performance must be beyond the control and without the fault or negligence of the Parties. “Force majeure” does not include: financial difficulties of Grantee or Grantee Contractors; </w:t>
      </w:r>
      <w:del w:id="136" w:author="Tinsley, Siobhan (CCI-Atlanta-LD)" w:date="2021-12-01T17:30:00Z">
        <w:r w:rsidDel="0047021B">
          <w:rPr>
            <w:rFonts w:ascii="Times New Roman" w:eastAsia="Times New Roman" w:hAnsi="Times New Roman" w:cs="Times New Roman"/>
            <w:sz w:val="20"/>
            <w:szCs w:val="20"/>
          </w:rPr>
          <w:delText xml:space="preserve">claims or court orders that restrict Grantee’s or Grantee Contractor’s ability to perform or deliver the services contemplated by this Agreement; strikes; labor unrest; </w:delText>
        </w:r>
      </w:del>
      <w:del w:id="137" w:author="Belkin, Jeff" w:date="2021-12-01T09:24:00Z">
        <w:r>
          <w:rPr>
            <w:rFonts w:ascii="Times New Roman" w:eastAsia="Times New Roman" w:hAnsi="Times New Roman" w:cs="Times New Roman"/>
            <w:sz w:val="20"/>
            <w:szCs w:val="20"/>
          </w:rPr>
          <w:delText xml:space="preserve">Covid-19, pandemics, epidemics or any other outbreak or event causing illness or disease or resulting in a state of emergency or disaster declared by either the State of Iowa or the United States of America; </w:delText>
        </w:r>
      </w:del>
      <w:del w:id="138" w:author="Belkin, Jeff" w:date="2021-12-01T09:25:00Z">
        <w:r>
          <w:rPr>
            <w:rFonts w:ascii="Times New Roman" w:eastAsia="Times New Roman" w:hAnsi="Times New Roman" w:cs="Times New Roman"/>
            <w:sz w:val="20"/>
            <w:szCs w:val="20"/>
          </w:rPr>
          <w:delText>any impacts to any Grantee Contractor’s, Grantee Personnel, or Grantee’s supply chain caused in whole or in part by any pandemic, epidemic or outbreak, illness or disease</w:delText>
        </w:r>
      </w:del>
      <w:r>
        <w:rPr>
          <w:rFonts w:ascii="Times New Roman" w:eastAsia="Times New Roman" w:hAnsi="Times New Roman" w:cs="Times New Roman"/>
          <w:sz w:val="20"/>
          <w:szCs w:val="20"/>
        </w:rPr>
        <w:t>. If delay results from a Grantee Contractor’s conduct, negligence or failure to perform, Grantee shall not be excused from compliance with the duties and obligations of Grantee hereunder unless the Grantee Contractor is prevented from timely performance by a “force majeure” as defined in this Agreement. If a “force majeure” delays or prevents Grantee’s performance, Grantee shall immediately use its</w:t>
      </w:r>
      <w:ins w:id="139" w:author="Tinsley, Siobhan (CCI-Atlanta-LD)" w:date="2021-12-01T17:40:00Z">
        <w:r w:rsidR="0047021B">
          <w:rPr>
            <w:rFonts w:ascii="Times New Roman" w:eastAsia="Times New Roman" w:hAnsi="Times New Roman" w:cs="Times New Roman"/>
            <w:sz w:val="20"/>
            <w:szCs w:val="20"/>
          </w:rPr>
          <w:t xml:space="preserve"> reasonable</w:t>
        </w:r>
      </w:ins>
      <w:del w:id="140" w:author="Tinsley, Siobhan (CCI-Atlanta-LD)" w:date="2021-12-01T17:40:00Z">
        <w:r w:rsidDel="0047021B">
          <w:rPr>
            <w:rFonts w:ascii="Times New Roman" w:eastAsia="Times New Roman" w:hAnsi="Times New Roman" w:cs="Times New Roman"/>
            <w:sz w:val="20"/>
            <w:szCs w:val="20"/>
          </w:rPr>
          <w:delText xml:space="preserve"> best</w:delText>
        </w:r>
      </w:del>
      <w:r>
        <w:rPr>
          <w:rFonts w:ascii="Times New Roman" w:eastAsia="Times New Roman" w:hAnsi="Times New Roman" w:cs="Times New Roman"/>
          <w:sz w:val="20"/>
          <w:szCs w:val="20"/>
        </w:rPr>
        <w:t xml:space="preserve"> efforts to directly provide alternate, and to the extent </w:t>
      </w:r>
      <w:ins w:id="141" w:author="Tinsley, Siobhan (CCI-Atlanta-LD)" w:date="2021-12-01T17:30:00Z">
        <w:r w:rsidR="0047021B">
          <w:rPr>
            <w:rFonts w:ascii="Times New Roman" w:eastAsia="Times New Roman" w:hAnsi="Times New Roman" w:cs="Times New Roman"/>
            <w:sz w:val="20"/>
            <w:szCs w:val="20"/>
          </w:rPr>
          <w:t xml:space="preserve">reasonably </w:t>
        </w:r>
      </w:ins>
      <w:r>
        <w:rPr>
          <w:rFonts w:ascii="Times New Roman" w:eastAsia="Times New Roman" w:hAnsi="Times New Roman" w:cs="Times New Roman"/>
          <w:sz w:val="20"/>
          <w:szCs w:val="20"/>
        </w:rPr>
        <w:t xml:space="preserve">possible, comparable performance. Comparability of performance and the possibility of comparable performance shall be determined solely by the </w:t>
      </w:r>
      <w:proofErr w:type="gramStart"/>
      <w:r>
        <w:rPr>
          <w:rFonts w:ascii="Times New Roman" w:eastAsia="Times New Roman" w:hAnsi="Times New Roman" w:cs="Times New Roman"/>
          <w:sz w:val="20"/>
          <w:szCs w:val="20"/>
        </w:rPr>
        <w:t>Office</w:t>
      </w:r>
      <w:ins w:id="142" w:author="Tinsley, Siobhan (CCI-Atlanta-LD)" w:date="2021-12-01T17:40:00Z">
        <w:r w:rsidR="00003526">
          <w:rPr>
            <w:rFonts w:ascii="Times New Roman" w:eastAsia="Times New Roman" w:hAnsi="Times New Roman" w:cs="Times New Roman"/>
            <w:sz w:val="20"/>
            <w:szCs w:val="20"/>
          </w:rPr>
          <w:t>, but</w:t>
        </w:r>
        <w:proofErr w:type="gramEnd"/>
        <w:r w:rsidR="00003526">
          <w:rPr>
            <w:rFonts w:ascii="Times New Roman" w:eastAsia="Times New Roman" w:hAnsi="Times New Roman" w:cs="Times New Roman"/>
            <w:sz w:val="20"/>
            <w:szCs w:val="20"/>
          </w:rPr>
          <w:t xml:space="preserve"> shall not be unreasonably withheld</w:t>
        </w:r>
      </w:ins>
      <w:r>
        <w:rPr>
          <w:rFonts w:ascii="Times New Roman" w:eastAsia="Times New Roman" w:hAnsi="Times New Roman" w:cs="Times New Roman"/>
          <w:sz w:val="20"/>
          <w:szCs w:val="20"/>
        </w:rPr>
        <w:t xml:space="preserve">. The Party seeking to exercise this provision and not perform or delay performance pursuant to a “force majeure” shall </w:t>
      </w:r>
      <w:ins w:id="143" w:author="Tinsley, Siobhan (CCI-Atlanta-LD)" w:date="2021-12-01T17:41:00Z">
        <w:r w:rsidR="00003526">
          <w:rPr>
            <w:rFonts w:ascii="Times New Roman" w:eastAsia="Times New Roman" w:hAnsi="Times New Roman" w:cs="Times New Roman"/>
            <w:sz w:val="20"/>
            <w:szCs w:val="20"/>
          </w:rPr>
          <w:t xml:space="preserve">promptly </w:t>
        </w:r>
      </w:ins>
      <w:del w:id="144" w:author="Tinsley, Siobhan (CCI-Atlanta-LD)" w:date="2021-12-01T17:41:00Z">
        <w:r w:rsidDel="00003526">
          <w:rPr>
            <w:rFonts w:ascii="Times New Roman" w:eastAsia="Times New Roman" w:hAnsi="Times New Roman" w:cs="Times New Roman"/>
            <w:sz w:val="20"/>
            <w:szCs w:val="20"/>
          </w:rPr>
          <w:delText xml:space="preserve">immediately </w:delText>
        </w:r>
      </w:del>
      <w:r>
        <w:rPr>
          <w:rFonts w:ascii="Times New Roman" w:eastAsia="Times New Roman" w:hAnsi="Times New Roman" w:cs="Times New Roman"/>
          <w:sz w:val="20"/>
          <w:szCs w:val="20"/>
        </w:rPr>
        <w:t>notify the other Party of the occurrence and reason for the delay. The Parties shall make every</w:t>
      </w:r>
      <w:ins w:id="145" w:author="Tinsley, Siobhan (CCI-Atlanta-LD)" w:date="2021-12-01T17:41:00Z">
        <w:r w:rsidR="00003526">
          <w:rPr>
            <w:rFonts w:ascii="Times New Roman" w:eastAsia="Times New Roman" w:hAnsi="Times New Roman" w:cs="Times New Roman"/>
            <w:sz w:val="20"/>
            <w:szCs w:val="20"/>
          </w:rPr>
          <w:t xml:space="preserve"> reasonable</w:t>
        </w:r>
      </w:ins>
      <w:r>
        <w:rPr>
          <w:rFonts w:ascii="Times New Roman" w:eastAsia="Times New Roman" w:hAnsi="Times New Roman" w:cs="Times New Roman"/>
          <w:sz w:val="20"/>
          <w:szCs w:val="20"/>
        </w:rPr>
        <w:t xml:space="preserve"> effort to minimize the time of nonperformance and the scope of work not being performed due to the unforeseen events.</w:t>
      </w:r>
    </w:p>
    <w:p w14:paraId="06EDC4F1" w14:textId="4E3AC997" w:rsidR="002B2AD0" w:rsidRPr="00A55254" w:rsidRDefault="002B2AD0">
      <w:pPr>
        <w:widowControl/>
        <w:numPr>
          <w:ilvl w:val="1"/>
          <w:numId w:val="1"/>
        </w:numPr>
        <w:pBdr>
          <w:top w:val="nil"/>
          <w:left w:val="nil"/>
          <w:bottom w:val="nil"/>
          <w:right w:val="nil"/>
          <w:between w:val="nil"/>
        </w:pBdr>
        <w:tabs>
          <w:tab w:val="left" w:pos="3960"/>
        </w:tabs>
        <w:ind w:right="18"/>
        <w:jc w:val="both"/>
        <w:rPr>
          <w:ins w:id="146" w:author="Belkin, Jeff" w:date="2021-12-01T09:27:00Z"/>
        </w:rPr>
      </w:pPr>
      <w:r>
        <w:rPr>
          <w:rFonts w:ascii="Times New Roman" w:eastAsia="Times New Roman" w:hAnsi="Times New Roman" w:cs="Times New Roman"/>
          <w:i/>
          <w:sz w:val="20"/>
          <w:szCs w:val="20"/>
        </w:rPr>
        <w:t>Contingent Awards</w:t>
      </w:r>
      <w:r>
        <w:rPr>
          <w:rFonts w:ascii="Times New Roman" w:eastAsia="Times New Roman" w:hAnsi="Times New Roman" w:cs="Times New Roman"/>
          <w:sz w:val="20"/>
          <w:szCs w:val="20"/>
        </w:rPr>
        <w:t xml:space="preserve">. If at the time an Award is made the Office’s determination of whether any geographic area forming the basis of a proposed Project(s), in whole or in part, or any Project(s) itself, in whole or in part, is eligible to receive funding under the Program is currently subject to challenge, or the Office’s administration of the Award process resulting in the Award forming the basis of this Agreement is subject to challenge, including any subsequent judicial review or appeal from any administrative challenge process, the Office may proceed to enter into this Agreement </w:t>
      </w:r>
      <w:ins w:id="147" w:author="Tinsley, Siobhan (CCI-Atlanta-LD)" w:date="2021-12-01T17:48:00Z">
        <w:r w:rsidR="00BF27D4">
          <w:rPr>
            <w:rFonts w:ascii="Times New Roman" w:eastAsia="Times New Roman" w:hAnsi="Times New Roman" w:cs="Times New Roman"/>
            <w:sz w:val="20"/>
            <w:szCs w:val="20"/>
          </w:rPr>
          <w:t xml:space="preserve">with </w:t>
        </w:r>
      </w:ins>
      <w:r>
        <w:rPr>
          <w:rFonts w:ascii="Times New Roman" w:eastAsia="Times New Roman" w:hAnsi="Times New Roman" w:cs="Times New Roman"/>
          <w:sz w:val="20"/>
          <w:szCs w:val="20"/>
        </w:rPr>
        <w:t>the Grantee. Notwithstanding the foregoing or anything in this Agreement to the contrary, the aspect(s) of the Office’s Award(s) that is subject to such challenge at the time of the execution of this Agreement shall be valid and enforceable only to the extent the Office’s original determination or Award, as applicable, is ultimately upheld at the end of the entire appeals and contested case process once final, including judicial review and any subsequent appeal therefrom. If a geographic area or a Project(s) itself is ultimately determined to not be eligible, in whole or in part, or a portion of an Award is later deemed invalid, in whole or in part: the Grantee shall not be entitled to any grant funds or reimbursement to the extent of any such noneligibility or invalidity; the Office may require the Grantee to amend the Agreement to reflect such result; and the Grantee will be required to reimburse the Office for any corresponding funds previously distributed by the Office,</w:t>
      </w:r>
      <w:ins w:id="148" w:author="Alston &amp; Bird" w:date="2021-11-30T23:43:00Z">
        <w:r>
          <w:rPr>
            <w:rFonts w:ascii="Times New Roman" w:eastAsia="Times New Roman" w:hAnsi="Times New Roman" w:cs="Times New Roman"/>
            <w:sz w:val="20"/>
            <w:szCs w:val="20"/>
          </w:rPr>
          <w:t xml:space="preserve"> but not yet utilized,</w:t>
        </w:r>
      </w:ins>
      <w:r>
        <w:rPr>
          <w:rFonts w:ascii="Times New Roman" w:eastAsia="Times New Roman" w:hAnsi="Times New Roman" w:cs="Times New Roman"/>
          <w:sz w:val="20"/>
          <w:szCs w:val="20"/>
        </w:rPr>
        <w:t xml:space="preserve"> including as it relates to any advance payments or prepayments.</w:t>
      </w:r>
    </w:p>
    <w:p w14:paraId="6AA911D6" w14:textId="2E6F68EE" w:rsidR="002B2AD0" w:rsidRPr="00A55254" w:rsidRDefault="002B2AD0">
      <w:pPr>
        <w:widowControl/>
        <w:numPr>
          <w:ilvl w:val="1"/>
          <w:numId w:val="1"/>
        </w:numPr>
        <w:pBdr>
          <w:top w:val="nil"/>
          <w:left w:val="nil"/>
          <w:bottom w:val="nil"/>
          <w:right w:val="nil"/>
          <w:between w:val="nil"/>
        </w:pBdr>
        <w:tabs>
          <w:tab w:val="left" w:pos="3960"/>
        </w:tabs>
        <w:ind w:right="18"/>
        <w:jc w:val="both"/>
        <w:rPr>
          <w:rFonts w:ascii="Times New Roman" w:hAnsi="Times New Roman" w:cs="Times New Roman"/>
          <w:sz w:val="20"/>
          <w:szCs w:val="20"/>
        </w:rPr>
      </w:pPr>
      <w:ins w:id="149" w:author="Belkin, Jeff" w:date="2021-12-01T09:27:00Z">
        <w:r>
          <w:rPr>
            <w:rFonts w:ascii="Times New Roman" w:eastAsia="Times New Roman" w:hAnsi="Times New Roman" w:cs="Times New Roman"/>
            <w:i/>
            <w:sz w:val="20"/>
            <w:szCs w:val="20"/>
          </w:rPr>
          <w:t>Title</w:t>
        </w:r>
        <w:r w:rsidRPr="00A55254">
          <w:t>.</w:t>
        </w:r>
        <w:r>
          <w:t xml:space="preserve">  </w:t>
        </w:r>
      </w:ins>
      <w:ins w:id="150" w:author="Belkin, Jeff" w:date="2021-12-01T09:30:00Z">
        <w:r w:rsidRPr="00A55254">
          <w:rPr>
            <w:rFonts w:ascii="Times New Roman" w:hAnsi="Times New Roman" w:cs="Times New Roman"/>
            <w:sz w:val="20"/>
            <w:szCs w:val="20"/>
          </w:rPr>
          <w:t>Pursuant to 2 C.F.R. §§ 200.313-.314, title to</w:t>
        </w:r>
        <w:r>
          <w:rPr>
            <w:rFonts w:ascii="Times New Roman" w:hAnsi="Times New Roman" w:cs="Times New Roman"/>
            <w:sz w:val="20"/>
            <w:szCs w:val="20"/>
          </w:rPr>
          <w:t xml:space="preserve"> procured equipment</w:t>
        </w:r>
      </w:ins>
      <w:ins w:id="151" w:author="Tinsley, Siobhan (CCI-Atlanta-LD)" w:date="2021-12-01T18:33:00Z">
        <w:r w:rsidR="00A45034">
          <w:rPr>
            <w:rFonts w:ascii="Times New Roman" w:hAnsi="Times New Roman" w:cs="Times New Roman"/>
            <w:sz w:val="20"/>
            <w:szCs w:val="20"/>
          </w:rPr>
          <w:t>, materials,</w:t>
        </w:r>
      </w:ins>
      <w:ins w:id="152" w:author="Belkin, Jeff" w:date="2021-12-01T09:30:00Z">
        <w:r>
          <w:rPr>
            <w:rFonts w:ascii="Times New Roman" w:hAnsi="Times New Roman" w:cs="Times New Roman"/>
            <w:sz w:val="20"/>
            <w:szCs w:val="20"/>
          </w:rPr>
          <w:t xml:space="preserve"> and supplies </w:t>
        </w:r>
      </w:ins>
      <w:ins w:id="153" w:author="Belkin, Jeff" w:date="2021-12-01T09:31:00Z">
        <w:r>
          <w:rPr>
            <w:rFonts w:ascii="Times New Roman" w:hAnsi="Times New Roman" w:cs="Times New Roman"/>
            <w:sz w:val="20"/>
            <w:szCs w:val="20"/>
          </w:rPr>
          <w:t>funded, in whole or in part, by this Grant</w:t>
        </w:r>
        <w:del w:id="154" w:author="Tinsley, Siobhan (CCI-Atlanta-LD)" w:date="2021-12-01T18:35:00Z">
          <w:r w:rsidDel="00A45034">
            <w:rPr>
              <w:rFonts w:ascii="Times New Roman" w:hAnsi="Times New Roman" w:cs="Times New Roman"/>
              <w:sz w:val="20"/>
              <w:szCs w:val="20"/>
            </w:rPr>
            <w:delText>ee</w:delText>
          </w:r>
        </w:del>
        <w:r>
          <w:rPr>
            <w:rFonts w:ascii="Times New Roman" w:hAnsi="Times New Roman" w:cs="Times New Roman"/>
            <w:sz w:val="20"/>
            <w:szCs w:val="20"/>
          </w:rPr>
          <w:t xml:space="preserve"> shall vest in Grantee</w:t>
        </w:r>
      </w:ins>
      <w:ins w:id="155" w:author="Belkin, Jeff" w:date="2021-12-01T09:28:00Z">
        <w:r w:rsidRPr="00A55254">
          <w:rPr>
            <w:rFonts w:ascii="Times New Roman" w:hAnsi="Times New Roman" w:cs="Times New Roman"/>
            <w:sz w:val="20"/>
            <w:szCs w:val="20"/>
          </w:rPr>
          <w:t>.</w:t>
        </w:r>
      </w:ins>
      <w:ins w:id="156" w:author="Tinsley, Siobhan (CCI-Atlanta-LD)" w:date="2021-12-01T17:49:00Z">
        <w:r w:rsidR="00BF27D4">
          <w:rPr>
            <w:rFonts w:ascii="Times New Roman" w:hAnsi="Times New Roman" w:cs="Times New Roman"/>
            <w:sz w:val="20"/>
            <w:szCs w:val="20"/>
          </w:rPr>
          <w:t xml:space="preserve">  </w:t>
        </w:r>
      </w:ins>
      <w:ins w:id="157" w:author="Tinsley, Siobhan (CCI-Atlanta-LD)" w:date="2021-12-01T18:33:00Z">
        <w:r w:rsidR="00555EEF">
          <w:rPr>
            <w:rFonts w:ascii="Times New Roman" w:hAnsi="Times New Roman" w:cs="Times New Roman"/>
            <w:sz w:val="20"/>
            <w:szCs w:val="20"/>
          </w:rPr>
          <w:t xml:space="preserve">To further clarify, </w:t>
        </w:r>
      </w:ins>
      <w:ins w:id="158" w:author="Tinsley, Siobhan (CCI-Atlanta-LD)" w:date="2021-12-01T17:50:00Z">
        <w:r w:rsidR="00BF27D4">
          <w:rPr>
            <w:rFonts w:ascii="Times New Roman" w:hAnsi="Times New Roman" w:cs="Times New Roman"/>
            <w:sz w:val="20"/>
            <w:szCs w:val="20"/>
          </w:rPr>
          <w:t xml:space="preserve">title to </w:t>
        </w:r>
      </w:ins>
      <w:ins w:id="159" w:author="Tinsley, Siobhan (CCI-Atlanta-LD)" w:date="2021-12-01T17:51:00Z">
        <w:r w:rsidR="00D10E7C">
          <w:rPr>
            <w:rFonts w:ascii="Times New Roman" w:hAnsi="Times New Roman" w:cs="Times New Roman"/>
            <w:sz w:val="20"/>
            <w:szCs w:val="20"/>
          </w:rPr>
          <w:t xml:space="preserve">everything </w:t>
        </w:r>
      </w:ins>
      <w:ins w:id="160" w:author="Tinsley, Siobhan (CCI-Atlanta-LD)" w:date="2021-12-01T17:53:00Z">
        <w:r w:rsidR="00D10E7C">
          <w:rPr>
            <w:rFonts w:ascii="Times New Roman" w:hAnsi="Times New Roman" w:cs="Times New Roman"/>
            <w:sz w:val="20"/>
            <w:szCs w:val="20"/>
          </w:rPr>
          <w:t xml:space="preserve">installed and constructed by Grantee pursuant to </w:t>
        </w:r>
      </w:ins>
      <w:ins w:id="161" w:author="Tinsley, Siobhan (CCI-Atlanta-LD)" w:date="2021-12-01T17:51:00Z">
        <w:r w:rsidR="00D10E7C">
          <w:rPr>
            <w:rFonts w:ascii="Times New Roman" w:hAnsi="Times New Roman" w:cs="Times New Roman"/>
            <w:sz w:val="20"/>
            <w:szCs w:val="20"/>
          </w:rPr>
          <w:t>the Project</w:t>
        </w:r>
      </w:ins>
      <w:ins w:id="162" w:author="Tinsley, Siobhan (CCI-Atlanta-LD)" w:date="2021-12-01T18:33:00Z">
        <w:r w:rsidR="00555EEF">
          <w:rPr>
            <w:rFonts w:ascii="Times New Roman" w:hAnsi="Times New Roman" w:cs="Times New Roman"/>
            <w:sz w:val="20"/>
            <w:szCs w:val="20"/>
          </w:rPr>
          <w:t>, regardless of whether</w:t>
        </w:r>
        <w:r w:rsidR="00A45034">
          <w:rPr>
            <w:rFonts w:ascii="Times New Roman" w:hAnsi="Times New Roman" w:cs="Times New Roman"/>
            <w:sz w:val="20"/>
            <w:szCs w:val="20"/>
          </w:rPr>
          <w:t xml:space="preserve"> pai</w:t>
        </w:r>
      </w:ins>
      <w:ins w:id="163" w:author="Tinsley, Siobhan (CCI-Atlanta-LD)" w:date="2021-12-01T18:34:00Z">
        <w:r w:rsidR="00A45034">
          <w:rPr>
            <w:rFonts w:ascii="Times New Roman" w:hAnsi="Times New Roman" w:cs="Times New Roman"/>
            <w:sz w:val="20"/>
            <w:szCs w:val="20"/>
          </w:rPr>
          <w:t>d for, in whole or in part, by a</w:t>
        </w:r>
      </w:ins>
      <w:ins w:id="164" w:author="Tinsley, Siobhan (CCI-Atlanta-LD)" w:date="2021-12-01T18:35:00Z">
        <w:r w:rsidR="00A45034">
          <w:rPr>
            <w:rFonts w:ascii="Times New Roman" w:hAnsi="Times New Roman" w:cs="Times New Roman"/>
            <w:sz w:val="20"/>
            <w:szCs w:val="20"/>
          </w:rPr>
          <w:t>ny</w:t>
        </w:r>
      </w:ins>
      <w:ins w:id="165" w:author="Tinsley, Siobhan (CCI-Atlanta-LD)" w:date="2021-12-01T18:34:00Z">
        <w:r w:rsidR="00A45034">
          <w:rPr>
            <w:rFonts w:ascii="Times New Roman" w:hAnsi="Times New Roman" w:cs="Times New Roman"/>
            <w:sz w:val="20"/>
            <w:szCs w:val="20"/>
          </w:rPr>
          <w:t xml:space="preserve"> grant, public funds or any money </w:t>
        </w:r>
      </w:ins>
      <w:ins w:id="166" w:author="Tinsley, Siobhan (CCI-Atlanta-LD)" w:date="2021-12-01T18:36:00Z">
        <w:r w:rsidR="00A45034">
          <w:rPr>
            <w:rFonts w:ascii="Times New Roman" w:hAnsi="Times New Roman" w:cs="Times New Roman"/>
            <w:sz w:val="20"/>
            <w:szCs w:val="20"/>
          </w:rPr>
          <w:t xml:space="preserve">or funds </w:t>
        </w:r>
      </w:ins>
      <w:ins w:id="167" w:author="Tinsley, Siobhan (CCI-Atlanta-LD)" w:date="2021-12-01T18:34:00Z">
        <w:r w:rsidR="00A45034">
          <w:rPr>
            <w:rFonts w:ascii="Times New Roman" w:hAnsi="Times New Roman" w:cs="Times New Roman"/>
            <w:sz w:val="20"/>
            <w:szCs w:val="20"/>
          </w:rPr>
          <w:t>provided by any government entity,</w:t>
        </w:r>
      </w:ins>
      <w:ins w:id="168" w:author="Tinsley, Siobhan (CCI-Atlanta-LD)" w:date="2021-12-01T18:33:00Z">
        <w:r w:rsidR="00555EEF">
          <w:rPr>
            <w:rFonts w:ascii="Times New Roman" w:hAnsi="Times New Roman" w:cs="Times New Roman"/>
            <w:sz w:val="20"/>
            <w:szCs w:val="20"/>
          </w:rPr>
          <w:t xml:space="preserve"> </w:t>
        </w:r>
      </w:ins>
      <w:ins w:id="169" w:author="Tinsley, Siobhan (CCI-Atlanta-LD)" w:date="2021-12-01T17:51:00Z">
        <w:r w:rsidR="00D10E7C">
          <w:rPr>
            <w:rFonts w:ascii="Times New Roman" w:hAnsi="Times New Roman" w:cs="Times New Roman"/>
            <w:sz w:val="20"/>
            <w:szCs w:val="20"/>
          </w:rPr>
          <w:t>shall at all times remain with Grantee, including</w:t>
        </w:r>
      </w:ins>
      <w:ins w:id="170" w:author="Tinsley, Siobhan (CCI-Atlanta-LD)" w:date="2021-12-01T17:53:00Z">
        <w:r w:rsidR="00D10E7C">
          <w:rPr>
            <w:rFonts w:ascii="Times New Roman" w:hAnsi="Times New Roman" w:cs="Times New Roman"/>
            <w:sz w:val="20"/>
            <w:szCs w:val="20"/>
          </w:rPr>
          <w:t xml:space="preserve"> without li</w:t>
        </w:r>
      </w:ins>
      <w:ins w:id="171" w:author="Tinsley, Siobhan (CCI-Atlanta-LD)" w:date="2021-12-01T17:54:00Z">
        <w:r w:rsidR="00D10E7C">
          <w:rPr>
            <w:rFonts w:ascii="Times New Roman" w:hAnsi="Times New Roman" w:cs="Times New Roman"/>
            <w:sz w:val="20"/>
            <w:szCs w:val="20"/>
          </w:rPr>
          <w:t>mitation</w:t>
        </w:r>
      </w:ins>
      <w:ins w:id="172" w:author="Tinsley, Siobhan (CCI-Atlanta-LD)" w:date="2021-12-01T17:51:00Z">
        <w:r w:rsidR="00D10E7C">
          <w:rPr>
            <w:rFonts w:ascii="Times New Roman" w:hAnsi="Times New Roman" w:cs="Times New Roman"/>
            <w:sz w:val="20"/>
            <w:szCs w:val="20"/>
          </w:rPr>
          <w:t xml:space="preserve"> any</w:t>
        </w:r>
      </w:ins>
      <w:ins w:id="173" w:author="Tinsley, Siobhan (CCI-Atlanta-LD)" w:date="2021-12-01T17:50:00Z">
        <w:r w:rsidR="00BF27D4">
          <w:rPr>
            <w:rFonts w:ascii="Times New Roman" w:hAnsi="Times New Roman" w:cs="Times New Roman"/>
            <w:sz w:val="20"/>
            <w:szCs w:val="20"/>
          </w:rPr>
          <w:t xml:space="preserve"> fiber, network, </w:t>
        </w:r>
      </w:ins>
      <w:ins w:id="174" w:author="Tinsley, Siobhan (CCI-Atlanta-LD)" w:date="2021-12-01T18:35:00Z">
        <w:r w:rsidR="00A45034">
          <w:rPr>
            <w:rFonts w:ascii="Times New Roman" w:hAnsi="Times New Roman" w:cs="Times New Roman"/>
            <w:sz w:val="20"/>
            <w:szCs w:val="20"/>
          </w:rPr>
          <w:t xml:space="preserve">equipment, cables, hardware, </w:t>
        </w:r>
      </w:ins>
      <w:ins w:id="175" w:author="Tinsley, Siobhan (CCI-Atlanta-LD)" w:date="2021-12-01T17:50:00Z">
        <w:r w:rsidR="00BF27D4">
          <w:rPr>
            <w:rFonts w:ascii="Times New Roman" w:hAnsi="Times New Roman" w:cs="Times New Roman"/>
            <w:sz w:val="20"/>
            <w:szCs w:val="20"/>
          </w:rPr>
          <w:t xml:space="preserve">conduit, duct space, laterals, </w:t>
        </w:r>
      </w:ins>
      <w:ins w:id="176" w:author="Tinsley, Siobhan (CCI-Atlanta-LD)" w:date="2021-12-01T17:51:00Z">
        <w:r w:rsidR="00D10E7C">
          <w:rPr>
            <w:rFonts w:ascii="Times New Roman" w:hAnsi="Times New Roman" w:cs="Times New Roman"/>
            <w:sz w:val="20"/>
            <w:szCs w:val="20"/>
          </w:rPr>
          <w:t>and any related materials</w:t>
        </w:r>
      </w:ins>
      <w:ins w:id="177" w:author="Tinsley, Siobhan (CCI-Atlanta-LD)" w:date="2021-12-01T18:36:00Z">
        <w:r w:rsidR="00A45034">
          <w:rPr>
            <w:rFonts w:ascii="Times New Roman" w:hAnsi="Times New Roman" w:cs="Times New Roman"/>
            <w:sz w:val="20"/>
            <w:szCs w:val="20"/>
          </w:rPr>
          <w:t>, equipment and supplies</w:t>
        </w:r>
      </w:ins>
      <w:ins w:id="178" w:author="Tinsley, Siobhan (CCI-Atlanta-LD)" w:date="2021-12-01T17:54:00Z">
        <w:r w:rsidR="00D10E7C">
          <w:rPr>
            <w:rFonts w:ascii="Times New Roman" w:hAnsi="Times New Roman" w:cs="Times New Roman"/>
            <w:sz w:val="20"/>
            <w:szCs w:val="20"/>
          </w:rPr>
          <w:t xml:space="preserve"> </w:t>
        </w:r>
      </w:ins>
      <w:ins w:id="179" w:author="Tinsley, Siobhan (CCI-Atlanta-LD)" w:date="2021-12-01T17:52:00Z">
        <w:r w:rsidR="00D10E7C">
          <w:rPr>
            <w:rFonts w:ascii="Times New Roman" w:hAnsi="Times New Roman" w:cs="Times New Roman"/>
            <w:sz w:val="20"/>
            <w:szCs w:val="20"/>
          </w:rPr>
          <w:t>(</w:t>
        </w:r>
      </w:ins>
      <w:ins w:id="180" w:author="Tinsley, Siobhan (CCI-Atlanta-LD)" w:date="2021-12-01T17:54:00Z">
        <w:r w:rsidR="00D10E7C">
          <w:rPr>
            <w:rFonts w:ascii="Times New Roman" w:hAnsi="Times New Roman" w:cs="Times New Roman"/>
            <w:sz w:val="20"/>
            <w:szCs w:val="20"/>
          </w:rPr>
          <w:t xml:space="preserve">collectively, </w:t>
        </w:r>
      </w:ins>
      <w:ins w:id="181" w:author="Tinsley, Siobhan (CCI-Atlanta-LD)" w:date="2021-12-01T17:52:00Z">
        <w:r w:rsidR="00D10E7C">
          <w:rPr>
            <w:rFonts w:ascii="Times New Roman" w:hAnsi="Times New Roman" w:cs="Times New Roman"/>
            <w:sz w:val="20"/>
            <w:szCs w:val="20"/>
          </w:rPr>
          <w:t>the “Network”</w:t>
        </w:r>
      </w:ins>
      <w:ins w:id="182" w:author="Tinsley, Siobhan (CCI-Atlanta-LD)" w:date="2021-12-01T17:53:00Z">
        <w:r w:rsidR="00D10E7C">
          <w:rPr>
            <w:rFonts w:ascii="Times New Roman" w:hAnsi="Times New Roman" w:cs="Times New Roman"/>
            <w:sz w:val="20"/>
            <w:szCs w:val="20"/>
          </w:rPr>
          <w:t xml:space="preserve">).  </w:t>
        </w:r>
      </w:ins>
      <w:ins w:id="183" w:author="Tinsley, Siobhan (CCI-Atlanta-LD)" w:date="2021-12-01T17:54:00Z">
        <w:r w:rsidR="00D10E7C">
          <w:rPr>
            <w:rFonts w:ascii="Times New Roman" w:hAnsi="Times New Roman" w:cs="Times New Roman"/>
            <w:sz w:val="20"/>
            <w:szCs w:val="20"/>
          </w:rPr>
          <w:t xml:space="preserve">  Grantee shall be free to transfer, sell or assign the Network</w:t>
        </w:r>
      </w:ins>
      <w:ins w:id="184" w:author="Tinsley, Siobhan (CCI-Atlanta-LD)" w:date="2021-12-01T18:36:00Z">
        <w:r w:rsidR="00A45034">
          <w:rPr>
            <w:rFonts w:ascii="Times New Roman" w:hAnsi="Times New Roman" w:cs="Times New Roman"/>
            <w:sz w:val="20"/>
            <w:szCs w:val="20"/>
          </w:rPr>
          <w:t>, in whole or part,</w:t>
        </w:r>
      </w:ins>
      <w:ins w:id="185" w:author="Tinsley, Siobhan (CCI-Atlanta-LD)" w:date="2021-12-01T17:54:00Z">
        <w:r w:rsidR="00D10E7C">
          <w:rPr>
            <w:rFonts w:ascii="Times New Roman" w:hAnsi="Times New Roman" w:cs="Times New Roman"/>
            <w:sz w:val="20"/>
            <w:szCs w:val="20"/>
          </w:rPr>
          <w:t xml:space="preserve"> at any time</w:t>
        </w:r>
      </w:ins>
      <w:ins w:id="186" w:author="Tinsley, Siobhan (CCI-Atlanta-LD)" w:date="2021-12-01T18:36:00Z">
        <w:r w:rsidR="00A45034">
          <w:rPr>
            <w:rFonts w:ascii="Times New Roman" w:hAnsi="Times New Roman" w:cs="Times New Roman"/>
            <w:sz w:val="20"/>
            <w:szCs w:val="20"/>
          </w:rPr>
          <w:t xml:space="preserve"> without restriction</w:t>
        </w:r>
      </w:ins>
      <w:ins w:id="187" w:author="Tinsley, Siobhan (CCI-Atlanta-LD)" w:date="2021-12-01T17:54:00Z">
        <w:r w:rsidR="00D10E7C">
          <w:rPr>
            <w:rFonts w:ascii="Times New Roman" w:hAnsi="Times New Roman" w:cs="Times New Roman"/>
            <w:sz w:val="20"/>
            <w:szCs w:val="20"/>
          </w:rPr>
          <w:t xml:space="preserve"> to any Grantee affiliate or to any third party, as determined by Grantee in its sole discretion</w:t>
        </w:r>
      </w:ins>
      <w:ins w:id="188" w:author="Tinsley, Siobhan (CCI-Atlanta-LD)" w:date="2021-12-01T18:42:00Z">
        <w:r w:rsidR="00A45034" w:rsidRPr="00A45034">
          <w:rPr>
            <w:rFonts w:ascii="Times New Roman" w:hAnsi="Times New Roman" w:cs="Times New Roman"/>
            <w:sz w:val="20"/>
            <w:szCs w:val="20"/>
          </w:rPr>
          <w:t xml:space="preserve"> </w:t>
        </w:r>
        <w:r w:rsidR="00A45034">
          <w:rPr>
            <w:rFonts w:ascii="Times New Roman" w:hAnsi="Times New Roman" w:cs="Times New Roman"/>
            <w:sz w:val="20"/>
            <w:szCs w:val="20"/>
          </w:rPr>
          <w:t>regardless of whether the Network is paid for, in whole or in part, by any grant, public funds or any money or funds provided by any government entity</w:t>
        </w:r>
      </w:ins>
      <w:ins w:id="189" w:author="Tinsley, Siobhan (CCI-Atlanta-LD)" w:date="2021-12-01T17:54:00Z">
        <w:r w:rsidR="00D10E7C">
          <w:rPr>
            <w:rFonts w:ascii="Times New Roman" w:hAnsi="Times New Roman" w:cs="Times New Roman"/>
            <w:sz w:val="20"/>
            <w:szCs w:val="20"/>
          </w:rPr>
          <w:t>.</w:t>
        </w:r>
      </w:ins>
    </w:p>
    <w:p w14:paraId="731E3919" w14:textId="77777777" w:rsidR="002B2AD0" w:rsidRDefault="002B2AD0">
      <w:pPr>
        <w:widowControl/>
        <w:pBdr>
          <w:top w:val="nil"/>
          <w:left w:val="nil"/>
          <w:bottom w:val="nil"/>
          <w:right w:val="nil"/>
          <w:between w:val="nil"/>
        </w:pBdr>
        <w:tabs>
          <w:tab w:val="left" w:pos="3960"/>
        </w:tabs>
        <w:ind w:left="1440" w:right="18"/>
        <w:jc w:val="both"/>
        <w:rPr>
          <w:sz w:val="20"/>
          <w:szCs w:val="20"/>
        </w:rPr>
      </w:pPr>
    </w:p>
    <w:p w14:paraId="698165AC" w14:textId="77777777" w:rsidR="002B2AD0" w:rsidRDefault="002B2AD0">
      <w:pPr>
        <w:widowControl/>
        <w:pBdr>
          <w:top w:val="nil"/>
          <w:left w:val="nil"/>
          <w:bottom w:val="nil"/>
          <w:right w:val="nil"/>
          <w:between w:val="nil"/>
        </w:pBdr>
        <w:tabs>
          <w:tab w:val="left" w:pos="6812"/>
        </w:tabs>
        <w:spacing w:after="120"/>
        <w:ind w:right="18"/>
        <w:jc w:val="both"/>
        <w:rPr>
          <w:rFonts w:ascii="Times New Roman" w:eastAsia="Times New Roman" w:hAnsi="Times New Roman" w:cs="Times New Roman"/>
          <w:sz w:val="20"/>
          <w:szCs w:val="20"/>
        </w:rPr>
      </w:pPr>
    </w:p>
    <w:p w14:paraId="24265F69" w14:textId="77777777" w:rsidR="002B2AD0" w:rsidRDefault="002B2AD0">
      <w:pPr>
        <w:jc w:val="center"/>
        <w:rPr>
          <w:rFonts w:ascii="Times New Roman" w:eastAsia="Times New Roman" w:hAnsi="Times New Roman" w:cs="Times New Roman"/>
          <w:b/>
          <w:sz w:val="20"/>
          <w:szCs w:val="20"/>
        </w:rPr>
      </w:pPr>
    </w:p>
    <w:p w14:paraId="6F271682" w14:textId="77777777" w:rsidR="002B2AD0" w:rsidRDefault="002B2AD0">
      <w:pPr>
        <w:rPr>
          <w:rFonts w:ascii="Times New Roman" w:eastAsia="Times New Roman" w:hAnsi="Times New Roman" w:cs="Times New Roman"/>
          <w:b/>
          <w:sz w:val="20"/>
          <w:szCs w:val="20"/>
        </w:rPr>
      </w:pPr>
      <w:r>
        <w:br w:type="page"/>
      </w:r>
    </w:p>
    <w:p w14:paraId="4997717C" w14:textId="77777777" w:rsidR="002B2AD0" w:rsidRPr="00A55254" w:rsidRDefault="002B2AD0">
      <w:pPr>
        <w:jc w:val="center"/>
        <w:rPr>
          <w:rFonts w:ascii="Times New Roman" w:eastAsia="Times New Roman" w:hAnsi="Times New Roman" w:cs="Times New Roman"/>
          <w:b/>
          <w:sz w:val="20"/>
          <w:szCs w:val="20"/>
        </w:rPr>
      </w:pPr>
      <w:r w:rsidRPr="00A55254">
        <w:rPr>
          <w:rFonts w:ascii="Times New Roman" w:eastAsia="Times New Roman" w:hAnsi="Times New Roman" w:cs="Times New Roman"/>
          <w:b/>
          <w:sz w:val="20"/>
          <w:szCs w:val="20"/>
        </w:rPr>
        <w:lastRenderedPageBreak/>
        <w:t>Attachment B – Federal Funding - Required Provisions</w:t>
      </w:r>
    </w:p>
    <w:p w14:paraId="51E9906A" w14:textId="77777777" w:rsidR="002B2AD0" w:rsidRPr="00A55254" w:rsidRDefault="002B2AD0">
      <w:pPr>
        <w:pStyle w:val="Heading3"/>
        <w:spacing w:before="90" w:after="120"/>
        <w:ind w:left="4464"/>
        <w:rPr>
          <w:rFonts w:ascii="Times New Roman" w:eastAsia="Times New Roman" w:hAnsi="Times New Roman" w:cs="Times New Roman"/>
          <w:b w:val="0"/>
          <w:sz w:val="20"/>
          <w:szCs w:val="20"/>
        </w:rPr>
      </w:pPr>
      <w:r w:rsidRPr="00A55254">
        <w:rPr>
          <w:rFonts w:ascii="Times New Roman" w:eastAsia="Times New Roman" w:hAnsi="Times New Roman" w:cs="Times New Roman"/>
          <w:b w:val="0"/>
          <w:sz w:val="20"/>
          <w:szCs w:val="20"/>
        </w:rPr>
        <w:t>Overview and Scope</w:t>
      </w:r>
    </w:p>
    <w:p w14:paraId="085621B5" w14:textId="77777777" w:rsidR="002B2AD0" w:rsidRPr="00A55254" w:rsidRDefault="002B2AD0">
      <w:pPr>
        <w:widowControl/>
        <w:numPr>
          <w:ilvl w:val="0"/>
          <w:numId w:val="4"/>
        </w:numPr>
        <w:tabs>
          <w:tab w:val="left" w:pos="3960"/>
        </w:tabs>
        <w:ind w:right="18"/>
        <w:jc w:val="both"/>
      </w:pPr>
      <w:r w:rsidRPr="00A55254">
        <w:rPr>
          <w:rFonts w:ascii="Times New Roman" w:eastAsia="Times New Roman" w:hAnsi="Times New Roman" w:cs="Times New Roman"/>
          <w:b/>
          <w:sz w:val="20"/>
          <w:szCs w:val="20"/>
        </w:rPr>
        <w:t xml:space="preserve">Overview. </w:t>
      </w:r>
      <w:r w:rsidRPr="00A55254">
        <w:rPr>
          <w:rFonts w:ascii="Times New Roman" w:eastAsia="Times New Roman" w:hAnsi="Times New Roman" w:cs="Times New Roman"/>
          <w:sz w:val="20"/>
          <w:szCs w:val="20"/>
        </w:rPr>
        <w:t xml:space="preserve">This Attachment B sets forth the additional federal funding requirements applicable to a grant of funds under  Section 602 of the Social Security Act, as added by section 9901 of the American Rescue Plan Act of 2021, Pub. L. No. 117-2 (Mar. 11, 2021) (“ARP Act”) and the NOFA. The “Grantee” and the “Office” for purposes of this Attachment B means the parties identified on the CD&amp;E, each party may also be referred to herein individually as a </w:t>
      </w:r>
      <w:r w:rsidRPr="00A55254">
        <w:rPr>
          <w:rFonts w:ascii="Times New Roman" w:eastAsia="Times New Roman" w:hAnsi="Times New Roman" w:cs="Times New Roman"/>
          <w:b/>
          <w:sz w:val="20"/>
          <w:szCs w:val="20"/>
        </w:rPr>
        <w:t xml:space="preserve">“Party” </w:t>
      </w:r>
      <w:r w:rsidRPr="00A55254">
        <w:rPr>
          <w:rFonts w:ascii="Times New Roman" w:eastAsia="Times New Roman" w:hAnsi="Times New Roman" w:cs="Times New Roman"/>
          <w:sz w:val="20"/>
          <w:szCs w:val="20"/>
        </w:rPr>
        <w:t xml:space="preserve">or collectively as the </w:t>
      </w:r>
      <w:r w:rsidRPr="00A55254">
        <w:rPr>
          <w:rFonts w:ascii="Times New Roman" w:eastAsia="Times New Roman" w:hAnsi="Times New Roman" w:cs="Times New Roman"/>
          <w:b/>
          <w:sz w:val="20"/>
          <w:szCs w:val="20"/>
        </w:rPr>
        <w:t>“Parties</w:t>
      </w:r>
      <w:r w:rsidRPr="00A55254">
        <w:rPr>
          <w:rFonts w:ascii="Times New Roman" w:eastAsia="Times New Roman" w:hAnsi="Times New Roman" w:cs="Times New Roman"/>
          <w:sz w:val="20"/>
          <w:szCs w:val="20"/>
        </w:rPr>
        <w:t>.</w:t>
      </w:r>
      <w:r w:rsidRPr="00A55254">
        <w:rPr>
          <w:rFonts w:ascii="Times New Roman" w:eastAsia="Times New Roman" w:hAnsi="Times New Roman" w:cs="Times New Roman"/>
          <w:b/>
          <w:sz w:val="20"/>
          <w:szCs w:val="20"/>
        </w:rPr>
        <w:t xml:space="preserve">” </w:t>
      </w:r>
      <w:r w:rsidRPr="00A55254">
        <w:rPr>
          <w:rFonts w:ascii="Times New Roman" w:eastAsia="Times New Roman" w:hAnsi="Times New Roman" w:cs="Times New Roman"/>
          <w:sz w:val="20"/>
          <w:szCs w:val="20"/>
        </w:rPr>
        <w:t>References in this Attachment A to the “Agreement” mean the Grant Agreement Number identified on the CD&amp;E. Capitalized terms not defined herein shall have the meanings provided in the NOFA or Applicable Law.</w:t>
      </w:r>
    </w:p>
    <w:p w14:paraId="6B57BF25" w14:textId="77777777" w:rsidR="002B2AD0" w:rsidRPr="00A55254" w:rsidRDefault="002B2AD0">
      <w:pPr>
        <w:widowControl/>
        <w:numPr>
          <w:ilvl w:val="0"/>
          <w:numId w:val="4"/>
        </w:numPr>
        <w:pBdr>
          <w:top w:val="nil"/>
          <w:left w:val="nil"/>
          <w:bottom w:val="nil"/>
          <w:right w:val="nil"/>
          <w:between w:val="nil"/>
        </w:pBdr>
        <w:tabs>
          <w:tab w:val="left" w:pos="3960"/>
        </w:tabs>
        <w:ind w:right="14"/>
        <w:jc w:val="both"/>
        <w:rPr>
          <w:color w:val="000000"/>
        </w:rPr>
      </w:pPr>
      <w:r w:rsidRPr="00A55254">
        <w:rPr>
          <w:rFonts w:ascii="Times New Roman" w:eastAsia="Times New Roman" w:hAnsi="Times New Roman" w:cs="Times New Roman"/>
          <w:b/>
          <w:sz w:val="20"/>
          <w:szCs w:val="20"/>
        </w:rPr>
        <w:t>ARP</w:t>
      </w:r>
      <w:r w:rsidRPr="00A55254">
        <w:rPr>
          <w:rFonts w:ascii="Times New Roman" w:eastAsia="Times New Roman" w:hAnsi="Times New Roman" w:cs="Times New Roman"/>
          <w:b/>
          <w:color w:val="000000"/>
          <w:sz w:val="20"/>
          <w:szCs w:val="20"/>
        </w:rPr>
        <w:t xml:space="preserve"> Act Requirements.</w:t>
      </w:r>
      <w:r w:rsidRPr="00A55254">
        <w:rPr>
          <w:rFonts w:ascii="Times New Roman" w:eastAsia="Times New Roman" w:hAnsi="Times New Roman" w:cs="Times New Roman"/>
          <w:color w:val="000000"/>
          <w:sz w:val="20"/>
          <w:szCs w:val="20"/>
        </w:rPr>
        <w:t xml:space="preserve"> </w:t>
      </w:r>
      <w:r w:rsidRPr="00A55254">
        <w:rPr>
          <w:rFonts w:ascii="Times New Roman" w:eastAsia="Times New Roman" w:hAnsi="Times New Roman" w:cs="Times New Roman"/>
          <w:sz w:val="20"/>
          <w:szCs w:val="20"/>
        </w:rPr>
        <w:t xml:space="preserve">ARP Act requirements are incorporated by reference as if fully set forth herein and are deemed to be contractual obligations of Grantee. The Treasury Guidance and related Frequently Asked Questions clarify and provide guidance as to the applicable C.F.R. provisions relating to internal controls, subrecipient monitoring and management, and audit requirements that apply to the Office and thereby sub awardees or contractors receiving such funds through this NOFA. These requirements are therefore considered legally binding and enforceable under this NOFA. The Office reserves the right to pursue any legal remedy at its disposal including, but not limited to, disallowance of costs, withholding of funds, or recoupment as may be necessary to ensure compliance with ARP Act requirements. Grantee’s obligations in regard to ARP Act requirements include but are not necessarily </w:t>
      </w:r>
      <w:r w:rsidRPr="00A55254">
        <w:rPr>
          <w:rFonts w:ascii="Times New Roman" w:eastAsia="Times New Roman" w:hAnsi="Times New Roman" w:cs="Times New Roman"/>
          <w:color w:val="000000"/>
          <w:sz w:val="20"/>
          <w:szCs w:val="20"/>
        </w:rPr>
        <w:t>limited to:</w:t>
      </w:r>
    </w:p>
    <w:p w14:paraId="204CD698" w14:textId="77777777" w:rsidR="002B2AD0" w:rsidRPr="00A55254" w:rsidRDefault="002B2AD0">
      <w:pPr>
        <w:widowControl/>
        <w:numPr>
          <w:ilvl w:val="1"/>
          <w:numId w:val="4"/>
        </w:numPr>
        <w:pBdr>
          <w:top w:val="nil"/>
          <w:left w:val="nil"/>
          <w:bottom w:val="nil"/>
          <w:right w:val="nil"/>
          <w:between w:val="nil"/>
        </w:pBdr>
        <w:tabs>
          <w:tab w:val="left" w:pos="3960"/>
        </w:tabs>
        <w:ind w:right="14"/>
        <w:jc w:val="both"/>
      </w:pPr>
      <w:r w:rsidRPr="00A55254">
        <w:rPr>
          <w:rFonts w:ascii="Times New Roman" w:eastAsia="Times New Roman" w:hAnsi="Times New Roman" w:cs="Times New Roman"/>
          <w:sz w:val="20"/>
          <w:szCs w:val="20"/>
        </w:rPr>
        <w:t>The ARP Act;</w:t>
      </w:r>
    </w:p>
    <w:p w14:paraId="3ED14B47" w14:textId="77777777" w:rsidR="002B2AD0" w:rsidRPr="00A55254" w:rsidRDefault="002B2AD0">
      <w:pPr>
        <w:widowControl/>
        <w:numPr>
          <w:ilvl w:val="1"/>
          <w:numId w:val="4"/>
        </w:numPr>
        <w:pBdr>
          <w:top w:val="nil"/>
          <w:left w:val="nil"/>
          <w:bottom w:val="nil"/>
          <w:right w:val="nil"/>
          <w:between w:val="nil"/>
        </w:pBdr>
        <w:tabs>
          <w:tab w:val="left" w:pos="3960"/>
        </w:tabs>
        <w:ind w:right="14"/>
        <w:jc w:val="both"/>
        <w:rPr>
          <w:rFonts w:ascii="Times New Roman" w:eastAsia="Times New Roman" w:hAnsi="Times New Roman" w:cs="Times New Roman"/>
          <w:sz w:val="20"/>
          <w:szCs w:val="20"/>
        </w:rPr>
      </w:pPr>
      <w:r w:rsidRPr="00A55254">
        <w:rPr>
          <w:rFonts w:ascii="Times New Roman" w:eastAsia="Times New Roman" w:hAnsi="Times New Roman" w:cs="Times New Roman"/>
          <w:sz w:val="20"/>
          <w:szCs w:val="20"/>
        </w:rPr>
        <w:t>31 C.F.R. part 35;</w:t>
      </w:r>
    </w:p>
    <w:p w14:paraId="7E41B642" w14:textId="77777777" w:rsidR="002B2AD0" w:rsidRPr="00A55254" w:rsidRDefault="002B2AD0">
      <w:pPr>
        <w:widowControl/>
        <w:numPr>
          <w:ilvl w:val="1"/>
          <w:numId w:val="4"/>
        </w:numPr>
        <w:pBdr>
          <w:top w:val="nil"/>
          <w:left w:val="nil"/>
          <w:bottom w:val="nil"/>
          <w:right w:val="nil"/>
          <w:between w:val="nil"/>
        </w:pBdr>
        <w:tabs>
          <w:tab w:val="left" w:pos="3960"/>
        </w:tabs>
        <w:ind w:right="14"/>
        <w:jc w:val="both"/>
        <w:rPr>
          <w:color w:val="000000"/>
        </w:rPr>
      </w:pPr>
      <w:r w:rsidRPr="00A55254">
        <w:rPr>
          <w:rFonts w:ascii="Times New Roman" w:eastAsia="Times New Roman" w:hAnsi="Times New Roman" w:cs="Times New Roman"/>
          <w:color w:val="000000"/>
          <w:sz w:val="20"/>
          <w:szCs w:val="20"/>
        </w:rPr>
        <w:t>The Coronavirus State and Local Recovery Funds</w:t>
      </w:r>
      <w:r w:rsidRPr="00A55254">
        <w:rPr>
          <w:rFonts w:ascii="Times New Roman" w:eastAsia="Times New Roman" w:hAnsi="Times New Roman" w:cs="Times New Roman"/>
          <w:sz w:val="20"/>
          <w:szCs w:val="20"/>
        </w:rPr>
        <w:t xml:space="preserve"> guidance</w:t>
      </w:r>
      <w:r w:rsidRPr="00A55254">
        <w:rPr>
          <w:rFonts w:ascii="Times New Roman" w:eastAsia="Times New Roman" w:hAnsi="Times New Roman" w:cs="Times New Roman"/>
          <w:color w:val="000000"/>
          <w:sz w:val="20"/>
          <w:szCs w:val="20"/>
        </w:rPr>
        <w:t>, including any updates or changes thereto (</w:t>
      </w:r>
      <w:r w:rsidRPr="00A55254">
        <w:rPr>
          <w:rFonts w:ascii="Times New Roman" w:eastAsia="Times New Roman" w:hAnsi="Times New Roman" w:cs="Times New Roman"/>
          <w:b/>
          <w:color w:val="000000"/>
          <w:sz w:val="20"/>
          <w:szCs w:val="20"/>
        </w:rPr>
        <w:t>“Treasury Guidance”</w:t>
      </w:r>
      <w:r w:rsidRPr="00A55254">
        <w:rPr>
          <w:rFonts w:ascii="Times New Roman" w:eastAsia="Times New Roman" w:hAnsi="Times New Roman" w:cs="Times New Roman"/>
          <w:color w:val="000000"/>
          <w:sz w:val="20"/>
          <w:szCs w:val="20"/>
        </w:rPr>
        <w:t>)</w:t>
      </w:r>
      <w:r w:rsidRPr="00A55254">
        <w:rPr>
          <w:rFonts w:ascii="Times New Roman" w:eastAsia="Times New Roman" w:hAnsi="Times New Roman" w:cs="Times New Roman"/>
          <w:sz w:val="20"/>
          <w:szCs w:val="20"/>
        </w:rPr>
        <w:t xml:space="preserve">, available at: </w:t>
      </w:r>
      <w:hyperlink r:id="rId10" w:history="1">
        <w:r w:rsidRPr="00A55254">
          <w:rPr>
            <w:rFonts w:ascii="Times New Roman" w:eastAsia="Times New Roman" w:hAnsi="Times New Roman" w:cs="Times New Roman"/>
            <w:color w:val="1155CC"/>
            <w:sz w:val="20"/>
            <w:szCs w:val="20"/>
            <w:u w:val="single"/>
          </w:rPr>
          <w:t>https://home.treasury.gov/policy-issues/coronavirus/assistance-for-state-local-and-tribal-governments/state-and-local-fiscal-recovery-funds</w:t>
        </w:r>
      </w:hyperlink>
      <w:r w:rsidRPr="00A55254">
        <w:rPr>
          <w:rFonts w:ascii="Times New Roman" w:eastAsia="Times New Roman" w:hAnsi="Times New Roman" w:cs="Times New Roman"/>
          <w:sz w:val="20"/>
          <w:szCs w:val="20"/>
        </w:rPr>
        <w:t>;</w:t>
      </w:r>
      <w:r w:rsidRPr="00A55254">
        <w:rPr>
          <w:rFonts w:ascii="Times New Roman" w:eastAsia="Times New Roman" w:hAnsi="Times New Roman" w:cs="Times New Roman"/>
          <w:color w:val="000000"/>
          <w:sz w:val="20"/>
          <w:szCs w:val="20"/>
        </w:rPr>
        <w:t xml:space="preserve"> </w:t>
      </w:r>
    </w:p>
    <w:p w14:paraId="39FA0F84" w14:textId="77777777" w:rsidR="002B2AD0" w:rsidRPr="00A55254" w:rsidRDefault="002B2AD0">
      <w:pPr>
        <w:widowControl/>
        <w:numPr>
          <w:ilvl w:val="1"/>
          <w:numId w:val="4"/>
        </w:numPr>
        <w:pBdr>
          <w:top w:val="nil"/>
          <w:left w:val="nil"/>
          <w:bottom w:val="nil"/>
          <w:right w:val="nil"/>
          <w:between w:val="nil"/>
        </w:pBdr>
        <w:tabs>
          <w:tab w:val="left" w:pos="3960"/>
        </w:tabs>
        <w:ind w:right="14"/>
        <w:jc w:val="both"/>
        <w:rPr>
          <w:color w:val="000000"/>
        </w:rPr>
      </w:pPr>
      <w:r w:rsidRPr="00A55254">
        <w:rPr>
          <w:rFonts w:ascii="Times New Roman" w:eastAsia="Times New Roman" w:hAnsi="Times New Roman" w:cs="Times New Roman"/>
          <w:color w:val="000000"/>
          <w:sz w:val="20"/>
          <w:szCs w:val="20"/>
        </w:rPr>
        <w:t>The Coronavirus State and Local Fiscal Recovery Funds Frequently Asked Questions,  including any updates or changes thereto (</w:t>
      </w:r>
      <w:r w:rsidRPr="00A55254">
        <w:rPr>
          <w:rFonts w:ascii="Times New Roman" w:eastAsia="Times New Roman" w:hAnsi="Times New Roman" w:cs="Times New Roman"/>
          <w:b/>
          <w:color w:val="000000"/>
          <w:sz w:val="20"/>
          <w:szCs w:val="20"/>
        </w:rPr>
        <w:t>“Treasury FAQ”</w:t>
      </w:r>
      <w:r w:rsidRPr="00A55254">
        <w:rPr>
          <w:rFonts w:ascii="Times New Roman" w:eastAsia="Times New Roman" w:hAnsi="Times New Roman" w:cs="Times New Roman"/>
          <w:color w:val="000000"/>
          <w:sz w:val="20"/>
          <w:szCs w:val="20"/>
        </w:rPr>
        <w:t xml:space="preserve">), which at the time of the publication of this NOFA was last updated as of July </w:t>
      </w:r>
      <w:r w:rsidRPr="00A55254">
        <w:rPr>
          <w:rFonts w:ascii="Times New Roman" w:eastAsia="Times New Roman" w:hAnsi="Times New Roman" w:cs="Times New Roman"/>
          <w:sz w:val="20"/>
          <w:szCs w:val="20"/>
        </w:rPr>
        <w:t>19, 2021</w:t>
      </w:r>
      <w:r w:rsidRPr="00A55254">
        <w:rPr>
          <w:rFonts w:ascii="Times New Roman" w:eastAsia="Times New Roman" w:hAnsi="Times New Roman" w:cs="Times New Roman"/>
          <w:color w:val="000000"/>
          <w:sz w:val="20"/>
          <w:szCs w:val="20"/>
        </w:rPr>
        <w:t xml:space="preserve">, and was available at </w:t>
      </w:r>
      <w:hyperlink r:id="rId11" w:history="1">
        <w:r w:rsidRPr="00A55254">
          <w:rPr>
            <w:rFonts w:ascii="Times New Roman" w:eastAsia="Times New Roman" w:hAnsi="Times New Roman" w:cs="Times New Roman"/>
            <w:color w:val="1155CC"/>
            <w:sz w:val="20"/>
            <w:szCs w:val="20"/>
            <w:u w:val="single"/>
          </w:rPr>
          <w:t>https://home.treasury.gov/policy-issues/coronavirus/assistance-for-state-local-and-tribal-governments/state-and-local-fiscal-recovery-funds</w:t>
        </w:r>
      </w:hyperlink>
      <w:r w:rsidRPr="00A55254">
        <w:rPr>
          <w:rFonts w:ascii="Times New Roman" w:eastAsia="Times New Roman" w:hAnsi="Times New Roman" w:cs="Times New Roman"/>
          <w:color w:val="000000"/>
          <w:sz w:val="20"/>
          <w:szCs w:val="20"/>
        </w:rPr>
        <w:t xml:space="preserve">; </w:t>
      </w:r>
    </w:p>
    <w:p w14:paraId="49321970" w14:textId="77777777" w:rsidR="002B2AD0" w:rsidRPr="00A55254" w:rsidRDefault="002B2AD0">
      <w:pPr>
        <w:widowControl/>
        <w:numPr>
          <w:ilvl w:val="1"/>
          <w:numId w:val="4"/>
        </w:numPr>
        <w:pBdr>
          <w:top w:val="nil"/>
          <w:left w:val="nil"/>
          <w:bottom w:val="nil"/>
          <w:right w:val="nil"/>
          <w:between w:val="nil"/>
        </w:pBdr>
        <w:tabs>
          <w:tab w:val="left" w:pos="3960"/>
        </w:tabs>
        <w:ind w:right="14"/>
        <w:jc w:val="both"/>
        <w:rPr>
          <w:color w:val="000000"/>
        </w:rPr>
      </w:pPr>
      <w:r w:rsidRPr="00A55254">
        <w:rPr>
          <w:rFonts w:ascii="Times New Roman" w:eastAsia="Times New Roman" w:hAnsi="Times New Roman" w:cs="Times New Roman"/>
          <w:color w:val="000000"/>
          <w:sz w:val="20"/>
          <w:szCs w:val="20"/>
        </w:rPr>
        <w:t xml:space="preserve">Applicable provisions of Federal Uniform Guidance (2 C.F.R. </w:t>
      </w:r>
      <w:r w:rsidRPr="00A55254">
        <w:rPr>
          <w:rFonts w:ascii="Times New Roman" w:eastAsia="Times New Roman" w:hAnsi="Times New Roman" w:cs="Times New Roman"/>
          <w:sz w:val="20"/>
          <w:szCs w:val="20"/>
        </w:rPr>
        <w:t>p</w:t>
      </w:r>
      <w:r w:rsidRPr="00A55254">
        <w:rPr>
          <w:rFonts w:ascii="Times New Roman" w:eastAsia="Times New Roman" w:hAnsi="Times New Roman" w:cs="Times New Roman"/>
          <w:color w:val="000000"/>
          <w:sz w:val="20"/>
          <w:szCs w:val="20"/>
        </w:rPr>
        <w:t>art 200), including but not limited to:</w:t>
      </w:r>
    </w:p>
    <w:p w14:paraId="2206B967" w14:textId="77777777" w:rsidR="002B2AD0" w:rsidRPr="00A55254" w:rsidRDefault="002B2AD0">
      <w:pPr>
        <w:widowControl/>
        <w:numPr>
          <w:ilvl w:val="2"/>
          <w:numId w:val="4"/>
        </w:numPr>
        <w:pBdr>
          <w:top w:val="nil"/>
          <w:left w:val="nil"/>
          <w:bottom w:val="nil"/>
          <w:right w:val="nil"/>
          <w:between w:val="nil"/>
        </w:pBdr>
        <w:tabs>
          <w:tab w:val="left" w:pos="3960"/>
        </w:tabs>
        <w:ind w:left="2700" w:right="14"/>
        <w:jc w:val="both"/>
      </w:pPr>
      <w:r w:rsidRPr="00A55254">
        <w:rPr>
          <w:rFonts w:ascii="Times New Roman" w:eastAsia="Times New Roman" w:hAnsi="Times New Roman" w:cs="Times New Roman"/>
          <w:sz w:val="20"/>
          <w:szCs w:val="20"/>
        </w:rPr>
        <w:t>2 C.F.R. § 200.216 (prohibition on certain telecomm. and video surveillance services and equipment);</w:t>
      </w:r>
    </w:p>
    <w:p w14:paraId="7703647B" w14:textId="77777777" w:rsidR="002B2AD0" w:rsidRPr="00A55254" w:rsidRDefault="002B2AD0">
      <w:pPr>
        <w:widowControl/>
        <w:numPr>
          <w:ilvl w:val="2"/>
          <w:numId w:val="4"/>
        </w:numPr>
        <w:pBdr>
          <w:top w:val="nil"/>
          <w:left w:val="nil"/>
          <w:bottom w:val="nil"/>
          <w:right w:val="nil"/>
          <w:between w:val="nil"/>
        </w:pBdr>
        <w:tabs>
          <w:tab w:val="left" w:pos="3960"/>
        </w:tabs>
        <w:ind w:left="2700" w:right="14"/>
        <w:jc w:val="both"/>
        <w:rPr>
          <w:color w:val="000000"/>
        </w:rPr>
      </w:pPr>
      <w:r w:rsidRPr="00A55254">
        <w:rPr>
          <w:rFonts w:ascii="Times New Roman" w:eastAsia="Times New Roman" w:hAnsi="Times New Roman" w:cs="Times New Roman"/>
          <w:color w:val="000000"/>
          <w:sz w:val="20"/>
          <w:szCs w:val="20"/>
        </w:rPr>
        <w:t>2 C.F.R. § 200.303 (regarding internal controls);</w:t>
      </w:r>
    </w:p>
    <w:p w14:paraId="5832A823" w14:textId="77777777" w:rsidR="002B2AD0" w:rsidRPr="00A55254" w:rsidRDefault="002B2AD0">
      <w:pPr>
        <w:widowControl/>
        <w:numPr>
          <w:ilvl w:val="2"/>
          <w:numId w:val="4"/>
        </w:numPr>
        <w:pBdr>
          <w:top w:val="nil"/>
          <w:left w:val="nil"/>
          <w:bottom w:val="nil"/>
          <w:right w:val="nil"/>
          <w:between w:val="nil"/>
        </w:pBdr>
        <w:tabs>
          <w:tab w:val="left" w:pos="3960"/>
        </w:tabs>
        <w:ind w:left="2700" w:right="14"/>
        <w:jc w:val="both"/>
        <w:rPr>
          <w:rFonts w:ascii="Times New Roman" w:eastAsia="Times New Roman" w:hAnsi="Times New Roman" w:cs="Times New Roman"/>
          <w:sz w:val="20"/>
          <w:szCs w:val="20"/>
        </w:rPr>
      </w:pPr>
      <w:r w:rsidRPr="00A55254">
        <w:rPr>
          <w:rFonts w:ascii="Times New Roman" w:eastAsia="Times New Roman" w:hAnsi="Times New Roman" w:cs="Times New Roman"/>
          <w:sz w:val="20"/>
          <w:szCs w:val="20"/>
        </w:rPr>
        <w:t>2 C.F.R. § 200.322 (domestic preferences for procurements);</w:t>
      </w:r>
    </w:p>
    <w:p w14:paraId="2A691E75" w14:textId="77777777" w:rsidR="002B2AD0" w:rsidRPr="00A55254" w:rsidRDefault="002B2AD0">
      <w:pPr>
        <w:widowControl/>
        <w:numPr>
          <w:ilvl w:val="2"/>
          <w:numId w:val="4"/>
        </w:numPr>
        <w:pBdr>
          <w:top w:val="nil"/>
          <w:left w:val="nil"/>
          <w:bottom w:val="nil"/>
          <w:right w:val="nil"/>
          <w:between w:val="nil"/>
        </w:pBdr>
        <w:tabs>
          <w:tab w:val="left" w:pos="3960"/>
        </w:tabs>
        <w:ind w:left="2700" w:right="14"/>
        <w:jc w:val="both"/>
        <w:rPr>
          <w:rFonts w:ascii="Times New Roman" w:eastAsia="Times New Roman" w:hAnsi="Times New Roman" w:cs="Times New Roman"/>
          <w:sz w:val="20"/>
          <w:szCs w:val="20"/>
        </w:rPr>
      </w:pPr>
      <w:r w:rsidRPr="00A55254">
        <w:rPr>
          <w:rFonts w:ascii="Times New Roman" w:eastAsia="Times New Roman" w:hAnsi="Times New Roman" w:cs="Times New Roman"/>
          <w:sz w:val="20"/>
          <w:szCs w:val="20"/>
        </w:rPr>
        <w:t>2 C.F.R. § 200.323 (procurement of recovered materials);</w:t>
      </w:r>
    </w:p>
    <w:p w14:paraId="1DC23CE2" w14:textId="77777777" w:rsidR="002B2AD0" w:rsidRPr="00A55254" w:rsidRDefault="002B2AD0">
      <w:pPr>
        <w:widowControl/>
        <w:numPr>
          <w:ilvl w:val="2"/>
          <w:numId w:val="4"/>
        </w:numPr>
        <w:pBdr>
          <w:top w:val="nil"/>
          <w:left w:val="nil"/>
          <w:bottom w:val="nil"/>
          <w:right w:val="nil"/>
          <w:between w:val="nil"/>
        </w:pBdr>
        <w:tabs>
          <w:tab w:val="left" w:pos="3960"/>
        </w:tabs>
        <w:ind w:left="2700" w:right="14"/>
        <w:jc w:val="both"/>
        <w:rPr>
          <w:color w:val="000000"/>
        </w:rPr>
      </w:pPr>
      <w:r w:rsidRPr="00A55254">
        <w:rPr>
          <w:rFonts w:ascii="Times New Roman" w:eastAsia="Times New Roman" w:hAnsi="Times New Roman" w:cs="Times New Roman"/>
          <w:color w:val="000000"/>
          <w:sz w:val="20"/>
          <w:szCs w:val="20"/>
        </w:rPr>
        <w:t>2 C.F.R. §§ 200.330 through 200.332 (regarding subrecipient monitoring and management);</w:t>
      </w:r>
    </w:p>
    <w:p w14:paraId="3FA65D6E" w14:textId="77777777" w:rsidR="002B2AD0" w:rsidRPr="00A55254" w:rsidRDefault="002B2AD0">
      <w:pPr>
        <w:widowControl/>
        <w:numPr>
          <w:ilvl w:val="2"/>
          <w:numId w:val="4"/>
        </w:numPr>
        <w:pBdr>
          <w:top w:val="nil"/>
          <w:left w:val="nil"/>
          <w:bottom w:val="nil"/>
          <w:right w:val="nil"/>
          <w:between w:val="nil"/>
        </w:pBdr>
        <w:tabs>
          <w:tab w:val="left" w:pos="3960"/>
        </w:tabs>
        <w:ind w:left="2700" w:right="14"/>
        <w:jc w:val="both"/>
      </w:pPr>
      <w:r w:rsidRPr="00A55254">
        <w:rPr>
          <w:rFonts w:ascii="Times New Roman" w:eastAsia="Times New Roman" w:hAnsi="Times New Roman" w:cs="Times New Roman"/>
          <w:sz w:val="20"/>
          <w:szCs w:val="20"/>
        </w:rPr>
        <w:t>2 C.F.R. § 200.471 (telecommunication costs and video surveillance costs); and,</w:t>
      </w:r>
    </w:p>
    <w:p w14:paraId="6C5B08B2" w14:textId="77777777" w:rsidR="002B2AD0" w:rsidRPr="00A55254" w:rsidRDefault="002B2AD0">
      <w:pPr>
        <w:widowControl/>
        <w:numPr>
          <w:ilvl w:val="2"/>
          <w:numId w:val="4"/>
        </w:numPr>
        <w:pBdr>
          <w:top w:val="nil"/>
          <w:left w:val="nil"/>
          <w:bottom w:val="nil"/>
          <w:right w:val="nil"/>
          <w:between w:val="nil"/>
        </w:pBdr>
        <w:tabs>
          <w:tab w:val="left" w:pos="3960"/>
        </w:tabs>
        <w:ind w:left="2700" w:right="14"/>
        <w:jc w:val="both"/>
      </w:pPr>
      <w:r w:rsidRPr="00A55254">
        <w:rPr>
          <w:rFonts w:ascii="Times New Roman" w:eastAsia="Times New Roman" w:hAnsi="Times New Roman" w:cs="Times New Roman"/>
          <w:sz w:val="20"/>
          <w:szCs w:val="20"/>
        </w:rPr>
        <w:t xml:space="preserve">2 C.F.R. part 200, </w:t>
      </w:r>
      <w:r w:rsidRPr="00A55254">
        <w:rPr>
          <w:rFonts w:ascii="Times New Roman" w:eastAsia="Times New Roman" w:hAnsi="Times New Roman" w:cs="Times New Roman"/>
          <w:color w:val="000000"/>
          <w:sz w:val="20"/>
          <w:szCs w:val="20"/>
        </w:rPr>
        <w:t>Subpart F (regarding audit requirements</w:t>
      </w:r>
      <w:r w:rsidRPr="00A55254">
        <w:rPr>
          <w:rFonts w:ascii="Times New Roman" w:eastAsia="Times New Roman" w:hAnsi="Times New Roman" w:cs="Times New Roman"/>
          <w:sz w:val="20"/>
          <w:szCs w:val="20"/>
        </w:rPr>
        <w:t>)</w:t>
      </w:r>
    </w:p>
    <w:p w14:paraId="7B69764B" w14:textId="77777777" w:rsidR="002B2AD0" w:rsidRPr="00A55254" w:rsidRDefault="002B2AD0">
      <w:pPr>
        <w:widowControl/>
        <w:numPr>
          <w:ilvl w:val="1"/>
          <w:numId w:val="4"/>
        </w:numPr>
        <w:pBdr>
          <w:top w:val="nil"/>
          <w:left w:val="nil"/>
          <w:bottom w:val="nil"/>
          <w:right w:val="nil"/>
          <w:between w:val="nil"/>
        </w:pBdr>
        <w:tabs>
          <w:tab w:val="left" w:pos="3960"/>
        </w:tabs>
        <w:ind w:right="14"/>
        <w:jc w:val="both"/>
        <w:rPr>
          <w:color w:val="000000"/>
        </w:rPr>
      </w:pPr>
      <w:r w:rsidRPr="00A55254">
        <w:rPr>
          <w:rFonts w:ascii="Times New Roman" w:eastAsia="Times New Roman" w:hAnsi="Times New Roman" w:cs="Times New Roman"/>
          <w:color w:val="000000"/>
          <w:sz w:val="20"/>
          <w:szCs w:val="20"/>
        </w:rPr>
        <w:t xml:space="preserve">Any other specific grant award requirements set forth in any grant agreement or other similar document between the State of Iowa and federal government governing the use of </w:t>
      </w:r>
      <w:r w:rsidRPr="00A55254">
        <w:rPr>
          <w:rFonts w:ascii="Times New Roman" w:eastAsia="Times New Roman" w:hAnsi="Times New Roman" w:cs="Times New Roman"/>
          <w:sz w:val="20"/>
          <w:szCs w:val="20"/>
        </w:rPr>
        <w:t>ARP</w:t>
      </w:r>
      <w:r w:rsidRPr="00A55254">
        <w:rPr>
          <w:rFonts w:ascii="Times New Roman" w:eastAsia="Times New Roman" w:hAnsi="Times New Roman" w:cs="Times New Roman"/>
          <w:color w:val="000000"/>
          <w:sz w:val="20"/>
          <w:szCs w:val="20"/>
        </w:rPr>
        <w:t xml:space="preserve"> Act </w:t>
      </w:r>
      <w:r w:rsidRPr="00A55254">
        <w:rPr>
          <w:rFonts w:ascii="Times New Roman" w:eastAsia="Times New Roman" w:hAnsi="Times New Roman" w:cs="Times New Roman"/>
          <w:sz w:val="20"/>
          <w:szCs w:val="20"/>
        </w:rPr>
        <w:t>f</w:t>
      </w:r>
      <w:r w:rsidRPr="00A55254">
        <w:rPr>
          <w:rFonts w:ascii="Times New Roman" w:eastAsia="Times New Roman" w:hAnsi="Times New Roman" w:cs="Times New Roman"/>
          <w:color w:val="000000"/>
          <w:sz w:val="20"/>
          <w:szCs w:val="20"/>
        </w:rPr>
        <w:t xml:space="preserve">unds or applicable to Projects receiving </w:t>
      </w:r>
      <w:r w:rsidRPr="00A55254">
        <w:rPr>
          <w:rFonts w:ascii="Times New Roman" w:eastAsia="Times New Roman" w:hAnsi="Times New Roman" w:cs="Times New Roman"/>
          <w:sz w:val="20"/>
          <w:szCs w:val="20"/>
        </w:rPr>
        <w:t>ARP</w:t>
      </w:r>
      <w:r w:rsidRPr="00A55254">
        <w:rPr>
          <w:rFonts w:ascii="Times New Roman" w:eastAsia="Times New Roman" w:hAnsi="Times New Roman" w:cs="Times New Roman"/>
          <w:color w:val="000000"/>
          <w:sz w:val="20"/>
          <w:szCs w:val="20"/>
        </w:rPr>
        <w:t xml:space="preserve"> Act </w:t>
      </w:r>
      <w:r w:rsidRPr="00A55254">
        <w:rPr>
          <w:rFonts w:ascii="Times New Roman" w:eastAsia="Times New Roman" w:hAnsi="Times New Roman" w:cs="Times New Roman"/>
          <w:sz w:val="20"/>
          <w:szCs w:val="20"/>
        </w:rPr>
        <w:t>f</w:t>
      </w:r>
      <w:r w:rsidRPr="00A55254">
        <w:rPr>
          <w:rFonts w:ascii="Times New Roman" w:eastAsia="Times New Roman" w:hAnsi="Times New Roman" w:cs="Times New Roman"/>
          <w:color w:val="000000"/>
          <w:sz w:val="20"/>
          <w:szCs w:val="20"/>
        </w:rPr>
        <w:t>unds.</w:t>
      </w:r>
    </w:p>
    <w:p w14:paraId="17EC0F2A" w14:textId="77777777" w:rsidR="002B2AD0" w:rsidRPr="00A55254" w:rsidRDefault="002B2AD0">
      <w:pPr>
        <w:widowControl/>
        <w:numPr>
          <w:ilvl w:val="0"/>
          <w:numId w:val="4"/>
        </w:numPr>
        <w:pBdr>
          <w:top w:val="nil"/>
          <w:left w:val="nil"/>
          <w:bottom w:val="nil"/>
          <w:right w:val="nil"/>
          <w:between w:val="nil"/>
        </w:pBdr>
        <w:tabs>
          <w:tab w:val="left" w:pos="3960"/>
        </w:tabs>
        <w:ind w:right="14"/>
        <w:jc w:val="both"/>
      </w:pPr>
      <w:r w:rsidRPr="00A55254">
        <w:rPr>
          <w:rFonts w:ascii="Times New Roman" w:eastAsia="Times New Roman" w:hAnsi="Times New Roman" w:cs="Times New Roman"/>
          <w:b/>
          <w:color w:val="000000"/>
          <w:sz w:val="20"/>
          <w:szCs w:val="20"/>
        </w:rPr>
        <w:t>Necessary and Allowable Expenditures.</w:t>
      </w:r>
      <w:r w:rsidRPr="00A55254">
        <w:rPr>
          <w:rFonts w:ascii="Times New Roman" w:eastAsia="Times New Roman" w:hAnsi="Times New Roman" w:cs="Times New Roman"/>
          <w:color w:val="000000"/>
          <w:sz w:val="20"/>
          <w:szCs w:val="20"/>
        </w:rPr>
        <w:t xml:space="preserve"> Grantee represents and warrants that the funds from this grant shall only be used for </w:t>
      </w:r>
      <w:r w:rsidRPr="00A55254">
        <w:rPr>
          <w:rFonts w:ascii="Times New Roman" w:eastAsia="Times New Roman" w:hAnsi="Times New Roman" w:cs="Times New Roman"/>
          <w:sz w:val="20"/>
          <w:szCs w:val="20"/>
        </w:rPr>
        <w:t>Allowable Expenditures as defined in the NOFA.</w:t>
      </w:r>
    </w:p>
    <w:p w14:paraId="560E71BC" w14:textId="77777777" w:rsidR="002B2AD0" w:rsidRPr="00A55254" w:rsidRDefault="002B2AD0">
      <w:pPr>
        <w:widowControl/>
        <w:numPr>
          <w:ilvl w:val="0"/>
          <w:numId w:val="4"/>
        </w:numPr>
        <w:pBdr>
          <w:top w:val="nil"/>
          <w:left w:val="nil"/>
          <w:bottom w:val="nil"/>
          <w:right w:val="nil"/>
          <w:between w:val="nil"/>
        </w:pBdr>
        <w:ind w:right="14"/>
        <w:jc w:val="both"/>
        <w:rPr>
          <w:color w:val="000000"/>
        </w:rPr>
      </w:pPr>
      <w:r w:rsidRPr="00A55254">
        <w:rPr>
          <w:rFonts w:ascii="Times New Roman" w:eastAsia="Times New Roman" w:hAnsi="Times New Roman" w:cs="Times New Roman"/>
          <w:b/>
          <w:color w:val="000000"/>
          <w:sz w:val="20"/>
          <w:szCs w:val="20"/>
        </w:rPr>
        <w:t>Internal Controls and Single Audit Act, SubPart F.</w:t>
      </w:r>
      <w:r w:rsidRPr="00A55254">
        <w:rPr>
          <w:rFonts w:ascii="Times New Roman" w:eastAsia="Times New Roman" w:hAnsi="Times New Roman" w:cs="Times New Roman"/>
          <w:color w:val="000000"/>
          <w:sz w:val="20"/>
          <w:szCs w:val="20"/>
        </w:rPr>
        <w:t xml:space="preserve"> Funds </w:t>
      </w:r>
      <w:r w:rsidRPr="00A55254">
        <w:rPr>
          <w:rFonts w:ascii="Times New Roman" w:eastAsia="Times New Roman" w:hAnsi="Times New Roman" w:cs="Times New Roman"/>
          <w:sz w:val="20"/>
          <w:szCs w:val="20"/>
        </w:rPr>
        <w:t xml:space="preserve">allocated </w:t>
      </w:r>
      <w:r w:rsidRPr="00A55254">
        <w:rPr>
          <w:rFonts w:ascii="Times New Roman" w:eastAsia="Times New Roman" w:hAnsi="Times New Roman" w:cs="Times New Roman"/>
          <w:color w:val="000000"/>
          <w:sz w:val="20"/>
          <w:szCs w:val="20"/>
        </w:rPr>
        <w:t>in connection with the Agreement are considered to be federal financial assistance subject to the Single Audit Act (31 U.S.C. §§ 7501-7507) and the related provisions of the Uniform Guidance, 2 C.F.R. § 200.303 regarding internal controls, §§ 200.330 through 200.332. To the extent required to comply with 2 C.F.R. 200, Subpart F - Audit Requirements, Grantee shall complete an audit at the end of the Grantee’s fiscal year ending after December 30</w:t>
      </w:r>
      <w:r w:rsidRPr="00A55254">
        <w:rPr>
          <w:rFonts w:ascii="Times New Roman" w:eastAsia="Times New Roman" w:hAnsi="Times New Roman" w:cs="Times New Roman"/>
          <w:sz w:val="20"/>
          <w:szCs w:val="20"/>
        </w:rPr>
        <w:t xml:space="preserve"> each year</w:t>
      </w:r>
      <w:r w:rsidRPr="00A55254">
        <w:rPr>
          <w:rFonts w:ascii="Times New Roman" w:eastAsia="Times New Roman" w:hAnsi="Times New Roman" w:cs="Times New Roman"/>
          <w:color w:val="000000"/>
          <w:sz w:val="20"/>
          <w:szCs w:val="20"/>
        </w:rPr>
        <w:t>, if required.</w:t>
      </w:r>
    </w:p>
    <w:p w14:paraId="032E0AF9" w14:textId="4C45EB4B" w:rsidR="002B2AD0" w:rsidRPr="00A55254" w:rsidRDefault="002B2AD0">
      <w:pPr>
        <w:widowControl/>
        <w:numPr>
          <w:ilvl w:val="1"/>
          <w:numId w:val="4"/>
        </w:numPr>
        <w:pBdr>
          <w:top w:val="nil"/>
          <w:left w:val="nil"/>
          <w:bottom w:val="nil"/>
          <w:right w:val="nil"/>
          <w:between w:val="nil"/>
        </w:pBdr>
        <w:ind w:right="14"/>
        <w:jc w:val="both"/>
        <w:rPr>
          <w:color w:val="000000"/>
        </w:rPr>
      </w:pPr>
      <w:r w:rsidRPr="00A55254">
        <w:rPr>
          <w:rFonts w:ascii="Times New Roman" w:eastAsia="Times New Roman" w:hAnsi="Times New Roman" w:cs="Times New Roman"/>
          <w:sz w:val="20"/>
          <w:szCs w:val="20"/>
        </w:rPr>
        <w:t xml:space="preserve">ARP </w:t>
      </w:r>
      <w:r w:rsidRPr="00A55254">
        <w:rPr>
          <w:rFonts w:ascii="Times New Roman" w:eastAsia="Times New Roman" w:hAnsi="Times New Roman" w:cs="Times New Roman"/>
          <w:color w:val="000000"/>
          <w:sz w:val="20"/>
          <w:szCs w:val="20"/>
        </w:rPr>
        <w:t>Act funds distributed hereunder count toward the $750,000 or more threshold applicable to federal awards spent during the fiscal year, which triggers 2 C.F.R. part 200, subpart F regar</w:t>
      </w:r>
      <w:r w:rsidRPr="00A55254">
        <w:rPr>
          <w:rFonts w:ascii="Times New Roman" w:eastAsia="Times New Roman" w:hAnsi="Times New Roman" w:cs="Times New Roman"/>
          <w:sz w:val="20"/>
          <w:szCs w:val="20"/>
        </w:rPr>
        <w:t>ding</w:t>
      </w:r>
      <w:r w:rsidRPr="00A55254">
        <w:rPr>
          <w:rFonts w:ascii="Times New Roman" w:eastAsia="Times New Roman" w:hAnsi="Times New Roman" w:cs="Times New Roman"/>
          <w:color w:val="000000"/>
          <w:sz w:val="20"/>
          <w:szCs w:val="20"/>
        </w:rPr>
        <w:t xml:space="preserve"> audit requirements for nonprofits or governmental entities. Nonprofit and local government subrecipients that expend $750,000 or more in a year in federal awards (from all sources) shall have a single audit conducted for that year in accordance with the provisions of the OMNI Circular, OMB Uniform Guidance: Administrative Requirements, Cost Principles, and Audit Requirements for Federal Awards at 2 C.F.R. 200. A copy of the final audit report shall be submitted to the Office if either the schedule of findings and questioned costs or the summary schedule of prior audit findings includes any audit findings related to federal awards provided by the Office. The audit report, if required, shall include a schedule of the prior year’s questioned costs (to the extent applicable), along with a response to the current status of the prior year’s questioned costs. Copies of all management letters written as a result of the audit shall also be forwarded to the Office within one </w:t>
      </w:r>
      <w:r w:rsidRPr="00A55254">
        <w:rPr>
          <w:rFonts w:ascii="Times New Roman" w:eastAsia="Times New Roman" w:hAnsi="Times New Roman" w:cs="Times New Roman"/>
          <w:sz w:val="20"/>
          <w:szCs w:val="20"/>
        </w:rPr>
        <w:t xml:space="preserve">(1) </w:t>
      </w:r>
      <w:r w:rsidRPr="00A55254">
        <w:rPr>
          <w:rFonts w:ascii="Times New Roman" w:eastAsia="Times New Roman" w:hAnsi="Times New Roman" w:cs="Times New Roman"/>
          <w:color w:val="000000"/>
          <w:sz w:val="20"/>
          <w:szCs w:val="20"/>
        </w:rPr>
        <w:t xml:space="preserve">month of the time of receipt by the Grantee accompanied by an action plan, if applicable, for each. Grantee shall provide the Office with a copy of any written audit findings or reports, whether in draft or final form, required to be submitted to the Office per the criteria above within two (2) Business Days following receipt by the Grantee. If an audit report is not required to be submitted per the criteria above, the subrecipient must provide written notification to the Office that the required audit was conducted in accordance with Government Auditing Standards and that neither the schedule </w:t>
      </w:r>
      <w:r w:rsidRPr="00A55254">
        <w:rPr>
          <w:rFonts w:ascii="Times New Roman" w:eastAsia="Times New Roman" w:hAnsi="Times New Roman" w:cs="Times New Roman"/>
          <w:color w:val="000000"/>
          <w:sz w:val="20"/>
          <w:szCs w:val="20"/>
        </w:rPr>
        <w:lastRenderedPageBreak/>
        <w:t>of findings and questioned costs nor the summary schedule of prior audit findings includes any audit findings related to federal awards provided by the Office. See the OMNI Circular, Section 200.330, Subrecipient and Contractor Determinations for a discussion of subrecipient versus contractor (vendor) relationships.</w:t>
      </w:r>
    </w:p>
    <w:p w14:paraId="1867A57C" w14:textId="77777777" w:rsidR="002B2AD0" w:rsidRPr="00A55254" w:rsidRDefault="002B2AD0">
      <w:pPr>
        <w:widowControl/>
        <w:numPr>
          <w:ilvl w:val="1"/>
          <w:numId w:val="4"/>
        </w:numPr>
        <w:pBdr>
          <w:top w:val="nil"/>
          <w:left w:val="nil"/>
          <w:bottom w:val="nil"/>
          <w:right w:val="nil"/>
          <w:between w:val="nil"/>
        </w:pBdr>
        <w:ind w:right="14"/>
        <w:jc w:val="both"/>
        <w:rPr>
          <w:color w:val="000000"/>
        </w:rPr>
      </w:pPr>
      <w:r w:rsidRPr="00A55254">
        <w:rPr>
          <w:rFonts w:ascii="Times New Roman" w:eastAsia="Times New Roman" w:hAnsi="Times New Roman" w:cs="Times New Roman"/>
          <w:color w:val="000000"/>
          <w:sz w:val="20"/>
          <w:szCs w:val="20"/>
        </w:rPr>
        <w:t xml:space="preserve">These audit requirements do not generally apply to for-profit business; however, the Office remains responsible for ensuring compliance with the Agreement and </w:t>
      </w:r>
      <w:r w:rsidRPr="00A55254">
        <w:rPr>
          <w:rFonts w:ascii="Times New Roman" w:eastAsia="Times New Roman" w:hAnsi="Times New Roman" w:cs="Times New Roman"/>
          <w:sz w:val="20"/>
          <w:szCs w:val="20"/>
        </w:rPr>
        <w:t>ARP</w:t>
      </w:r>
      <w:r w:rsidRPr="00A55254">
        <w:rPr>
          <w:rFonts w:ascii="Times New Roman" w:eastAsia="Times New Roman" w:hAnsi="Times New Roman" w:cs="Times New Roman"/>
          <w:color w:val="000000"/>
          <w:sz w:val="20"/>
          <w:szCs w:val="20"/>
        </w:rPr>
        <w:t xml:space="preserve"> Act </w:t>
      </w:r>
      <w:r w:rsidRPr="00A55254">
        <w:rPr>
          <w:rFonts w:ascii="Times New Roman" w:eastAsia="Times New Roman" w:hAnsi="Times New Roman" w:cs="Times New Roman"/>
          <w:sz w:val="20"/>
          <w:szCs w:val="20"/>
        </w:rPr>
        <w:t>r</w:t>
      </w:r>
      <w:r w:rsidRPr="00A55254">
        <w:rPr>
          <w:rFonts w:ascii="Times New Roman" w:eastAsia="Times New Roman" w:hAnsi="Times New Roman" w:cs="Times New Roman"/>
          <w:color w:val="000000"/>
          <w:sz w:val="20"/>
          <w:szCs w:val="20"/>
        </w:rPr>
        <w:t>equirements through the implementation of audit and monitoring controls pursuant to 2 C.F.R. 200.501(h). These requirements are addressed in the Project certification, monitoring, review, status, and recoupment provisions in Sections 3 (Project Completion), 4 (Payment Timing and Procedures), 10.1 (Monitoring, Review, and Status), and 10.2 (Records Retention and Access).</w:t>
      </w:r>
    </w:p>
    <w:p w14:paraId="5B445446" w14:textId="77777777" w:rsidR="002B2AD0" w:rsidRPr="00A55254" w:rsidRDefault="002B2AD0">
      <w:pPr>
        <w:widowControl/>
        <w:pBdr>
          <w:top w:val="nil"/>
          <w:left w:val="nil"/>
          <w:bottom w:val="nil"/>
          <w:right w:val="nil"/>
          <w:between w:val="nil"/>
        </w:pBdr>
        <w:ind w:left="1260" w:right="14"/>
        <w:jc w:val="both"/>
        <w:rPr>
          <w:rFonts w:ascii="Times New Roman" w:eastAsia="Times New Roman" w:hAnsi="Times New Roman" w:cs="Times New Roman"/>
          <w:color w:val="000000"/>
          <w:sz w:val="20"/>
          <w:szCs w:val="20"/>
        </w:rPr>
      </w:pPr>
      <w:r w:rsidRPr="00A55254">
        <w:rPr>
          <w:rFonts w:ascii="Times New Roman" w:eastAsia="Times New Roman" w:hAnsi="Times New Roman" w:cs="Times New Roman"/>
          <w:color w:val="000000"/>
          <w:sz w:val="20"/>
          <w:szCs w:val="20"/>
        </w:rPr>
        <w:t xml:space="preserve">The requirements of this Section shall apply to Grantee and Grantee Contractors. </w:t>
      </w:r>
      <w:r w:rsidRPr="00A55254">
        <w:rPr>
          <w:rFonts w:ascii="Times New Roman" w:eastAsia="Times New Roman" w:hAnsi="Times New Roman" w:cs="Times New Roman"/>
          <w:sz w:val="20"/>
          <w:szCs w:val="20"/>
        </w:rPr>
        <w:t xml:space="preserve">Grantee </w:t>
      </w:r>
      <w:r w:rsidRPr="00A55254">
        <w:rPr>
          <w:rFonts w:ascii="Times New Roman" w:eastAsia="Times New Roman" w:hAnsi="Times New Roman" w:cs="Times New Roman"/>
          <w:color w:val="000000"/>
          <w:sz w:val="20"/>
          <w:szCs w:val="20"/>
        </w:rPr>
        <w:t xml:space="preserve">shall require and cause any Grantee Contractor or subgrantee </w:t>
      </w:r>
      <w:r w:rsidRPr="00A55254">
        <w:rPr>
          <w:rFonts w:ascii="Times New Roman" w:eastAsia="Times New Roman" w:hAnsi="Times New Roman" w:cs="Times New Roman"/>
          <w:sz w:val="20"/>
          <w:szCs w:val="20"/>
        </w:rPr>
        <w:t>or subrecipient</w:t>
      </w:r>
      <w:r w:rsidRPr="00A55254">
        <w:rPr>
          <w:rFonts w:ascii="Times New Roman" w:eastAsia="Times New Roman" w:hAnsi="Times New Roman" w:cs="Times New Roman"/>
          <w:color w:val="000000"/>
          <w:sz w:val="20"/>
          <w:szCs w:val="20"/>
        </w:rPr>
        <w:t xml:space="preserve"> used by Grantee in connection with this Agreement to agree to and be subject to and bound by such terms and provisions.</w:t>
      </w:r>
    </w:p>
    <w:p w14:paraId="6761E42F" w14:textId="77777777" w:rsidR="002B2AD0" w:rsidRPr="00A55254" w:rsidRDefault="002B2AD0">
      <w:pPr>
        <w:widowControl/>
        <w:numPr>
          <w:ilvl w:val="0"/>
          <w:numId w:val="4"/>
        </w:numPr>
        <w:pBdr>
          <w:top w:val="nil"/>
          <w:left w:val="nil"/>
          <w:bottom w:val="nil"/>
          <w:right w:val="nil"/>
          <w:between w:val="nil"/>
        </w:pBdr>
        <w:ind w:right="14"/>
        <w:jc w:val="both"/>
        <w:rPr>
          <w:color w:val="000000"/>
        </w:rPr>
      </w:pPr>
      <w:r w:rsidRPr="00A55254">
        <w:rPr>
          <w:rFonts w:ascii="Times New Roman" w:eastAsia="Times New Roman" w:hAnsi="Times New Roman" w:cs="Times New Roman"/>
          <w:b/>
          <w:color w:val="000000"/>
          <w:sz w:val="20"/>
          <w:szCs w:val="20"/>
        </w:rPr>
        <w:t>Cost Principles.</w:t>
      </w:r>
      <w:r w:rsidRPr="00A55254">
        <w:rPr>
          <w:rFonts w:ascii="Times New Roman" w:eastAsia="Times New Roman" w:hAnsi="Times New Roman" w:cs="Times New Roman"/>
          <w:color w:val="000000"/>
          <w:sz w:val="20"/>
          <w:szCs w:val="20"/>
        </w:rPr>
        <w:t xml:space="preserve"> To the extent applicable, </w:t>
      </w:r>
      <w:r w:rsidRPr="00A55254">
        <w:rPr>
          <w:rFonts w:ascii="Times New Roman" w:eastAsia="Times New Roman" w:hAnsi="Times New Roman" w:cs="Times New Roman"/>
          <w:sz w:val="20"/>
          <w:szCs w:val="20"/>
        </w:rPr>
        <w:t>i</w:t>
      </w:r>
      <w:r w:rsidRPr="00A55254">
        <w:rPr>
          <w:rFonts w:ascii="Times New Roman" w:eastAsia="Times New Roman" w:hAnsi="Times New Roman" w:cs="Times New Roman"/>
          <w:color w:val="000000"/>
          <w:sz w:val="20"/>
          <w:szCs w:val="20"/>
        </w:rPr>
        <w:t xml:space="preserve">n addition to any other terms, conditions, restrictions, or limitations applicable to Allowable Expenditures or reimbursable </w:t>
      </w:r>
      <w:r w:rsidRPr="00A55254">
        <w:rPr>
          <w:rFonts w:ascii="Times New Roman" w:eastAsia="Times New Roman" w:hAnsi="Times New Roman" w:cs="Times New Roman"/>
          <w:sz w:val="20"/>
          <w:szCs w:val="20"/>
        </w:rPr>
        <w:t>expenses or costs</w:t>
      </w:r>
      <w:r w:rsidRPr="00A55254">
        <w:rPr>
          <w:rFonts w:ascii="Times New Roman" w:eastAsia="Times New Roman" w:hAnsi="Times New Roman" w:cs="Times New Roman"/>
          <w:color w:val="000000"/>
          <w:sz w:val="20"/>
          <w:szCs w:val="20"/>
        </w:rPr>
        <w:t xml:space="preserve"> under the Agreement, the costs or expenses charged, paid, or reimbursed under the Agreement shall be determined as allowable under the cost principles detailed in 2 CFR 200 Subpart E – Cost Principles. To the extent that indirect costs qualify as Allowable Expenditures under the Agreement</w:t>
      </w:r>
      <w:r w:rsidRPr="00A55254">
        <w:rPr>
          <w:rFonts w:ascii="Times New Roman" w:eastAsia="Times New Roman" w:hAnsi="Times New Roman" w:cs="Times New Roman"/>
          <w:sz w:val="20"/>
          <w:szCs w:val="20"/>
        </w:rPr>
        <w:t xml:space="preserve"> and </w:t>
      </w:r>
      <w:r w:rsidRPr="00A55254">
        <w:rPr>
          <w:rFonts w:ascii="Times New Roman" w:eastAsia="Times New Roman" w:hAnsi="Times New Roman" w:cs="Times New Roman"/>
          <w:color w:val="000000"/>
          <w:sz w:val="20"/>
          <w:szCs w:val="20"/>
        </w:rPr>
        <w:t>Grantee does not have an indirect cost rate, the de minim</w:t>
      </w:r>
      <w:r w:rsidRPr="00A55254">
        <w:rPr>
          <w:rFonts w:ascii="Times New Roman" w:eastAsia="Times New Roman" w:hAnsi="Times New Roman" w:cs="Times New Roman"/>
          <w:sz w:val="20"/>
          <w:szCs w:val="20"/>
        </w:rPr>
        <w:t>i</w:t>
      </w:r>
      <w:r w:rsidRPr="00A55254">
        <w:rPr>
          <w:rFonts w:ascii="Times New Roman" w:eastAsia="Times New Roman" w:hAnsi="Times New Roman" w:cs="Times New Roman"/>
          <w:color w:val="000000"/>
          <w:sz w:val="20"/>
          <w:szCs w:val="20"/>
        </w:rPr>
        <w:t xml:space="preserve">s rate shall apply. </w:t>
      </w:r>
    </w:p>
    <w:p w14:paraId="317BC85A" w14:textId="77777777" w:rsidR="002B2AD0" w:rsidRPr="00A55254" w:rsidRDefault="002B2AD0">
      <w:pPr>
        <w:widowControl/>
        <w:numPr>
          <w:ilvl w:val="0"/>
          <w:numId w:val="4"/>
        </w:numPr>
        <w:pBdr>
          <w:top w:val="nil"/>
          <w:left w:val="nil"/>
          <w:bottom w:val="nil"/>
          <w:right w:val="nil"/>
          <w:between w:val="nil"/>
        </w:pBdr>
        <w:ind w:right="14"/>
        <w:jc w:val="both"/>
        <w:rPr>
          <w:color w:val="000000"/>
        </w:rPr>
      </w:pPr>
      <w:r w:rsidRPr="00A55254">
        <w:rPr>
          <w:rFonts w:ascii="Times New Roman" w:eastAsia="Times New Roman" w:hAnsi="Times New Roman" w:cs="Times New Roman"/>
          <w:b/>
          <w:color w:val="000000"/>
          <w:sz w:val="20"/>
          <w:szCs w:val="20"/>
        </w:rPr>
        <w:t>Restriction on Leveraging Funding.</w:t>
      </w:r>
      <w:r w:rsidRPr="00A55254">
        <w:rPr>
          <w:rFonts w:ascii="Times New Roman" w:eastAsia="Times New Roman" w:hAnsi="Times New Roman" w:cs="Times New Roman"/>
          <w:color w:val="000000"/>
          <w:sz w:val="20"/>
          <w:szCs w:val="20"/>
        </w:rPr>
        <w:t xml:space="preserve"> No portion of the funds received under the Agreement may be used for the purpose of obtaining additional federal funds under any other law of the United States, except if authorized under that law.</w:t>
      </w:r>
    </w:p>
    <w:p w14:paraId="74C1E009" w14:textId="558EDC74" w:rsidR="002B2AD0" w:rsidRPr="00A55254" w:rsidRDefault="002B2AD0">
      <w:pPr>
        <w:widowControl/>
        <w:numPr>
          <w:ilvl w:val="0"/>
          <w:numId w:val="4"/>
        </w:numPr>
        <w:pBdr>
          <w:top w:val="nil"/>
          <w:left w:val="nil"/>
          <w:bottom w:val="nil"/>
          <w:right w:val="nil"/>
          <w:between w:val="nil"/>
        </w:pBdr>
        <w:ind w:right="14"/>
        <w:jc w:val="both"/>
      </w:pPr>
      <w:r w:rsidRPr="00A55254">
        <w:rPr>
          <w:rFonts w:ascii="Times New Roman" w:eastAsia="Times New Roman" w:hAnsi="Times New Roman" w:cs="Times New Roman"/>
          <w:b/>
          <w:color w:val="000000"/>
          <w:sz w:val="20"/>
          <w:szCs w:val="20"/>
        </w:rPr>
        <w:t>Federal Award Management System.</w:t>
      </w:r>
      <w:r w:rsidRPr="00A55254">
        <w:rPr>
          <w:rFonts w:ascii="Times New Roman" w:eastAsia="Times New Roman" w:hAnsi="Times New Roman" w:cs="Times New Roman"/>
          <w:color w:val="000000"/>
          <w:sz w:val="20"/>
          <w:szCs w:val="20"/>
        </w:rPr>
        <w:t xml:space="preserve"> Unique entity identifier and System for Award Management (SAM)—Required. Grantees must normally (</w:t>
      </w:r>
      <w:proofErr w:type="spellStart"/>
      <w:r w:rsidRPr="00A55254">
        <w:rPr>
          <w:rFonts w:ascii="Times New Roman" w:eastAsia="Times New Roman" w:hAnsi="Times New Roman" w:cs="Times New Roman"/>
          <w:color w:val="000000"/>
          <w:sz w:val="20"/>
          <w:szCs w:val="20"/>
        </w:rPr>
        <w:t>i</w:t>
      </w:r>
      <w:proofErr w:type="spellEnd"/>
      <w:r w:rsidRPr="00A55254">
        <w:rPr>
          <w:rFonts w:ascii="Times New Roman" w:eastAsia="Times New Roman" w:hAnsi="Times New Roman" w:cs="Times New Roman"/>
          <w:color w:val="000000"/>
          <w:sz w:val="20"/>
          <w:szCs w:val="20"/>
        </w:rPr>
        <w:t xml:space="preserve">) Be registered in SAM before </w:t>
      </w:r>
      <w:proofErr w:type="gramStart"/>
      <w:r w:rsidRPr="00A55254">
        <w:rPr>
          <w:rFonts w:ascii="Times New Roman" w:eastAsia="Times New Roman" w:hAnsi="Times New Roman" w:cs="Times New Roman"/>
          <w:color w:val="000000"/>
          <w:sz w:val="20"/>
          <w:szCs w:val="20"/>
        </w:rPr>
        <w:t>submitting an application</w:t>
      </w:r>
      <w:proofErr w:type="gramEnd"/>
      <w:r w:rsidRPr="00A55254">
        <w:rPr>
          <w:rFonts w:ascii="Times New Roman" w:eastAsia="Times New Roman" w:hAnsi="Times New Roman" w:cs="Times New Roman"/>
          <w:color w:val="000000"/>
          <w:sz w:val="20"/>
          <w:szCs w:val="20"/>
        </w:rPr>
        <w:t xml:space="preserve">; (ii) provide a valid unique entity identifier in its application; and (iii) continue to maintain an active SAM registration with current information at all times during which it has an active federal award or an application or plan under consideration by a federal awarding agency. </w:t>
      </w:r>
      <w:r w:rsidRPr="00A55254">
        <w:rPr>
          <w:rFonts w:ascii="Times New Roman" w:eastAsia="Times New Roman" w:hAnsi="Times New Roman" w:cs="Times New Roman"/>
          <w:sz w:val="20"/>
          <w:szCs w:val="20"/>
        </w:rPr>
        <w:t>Proof of SAM registration and corresponding account information must be provided by Grantee before any payments will be made under the Agreement.</w:t>
      </w:r>
    </w:p>
    <w:p w14:paraId="4CBCB414" w14:textId="53AAA74C" w:rsidR="002B2AD0" w:rsidRPr="00A55254" w:rsidRDefault="002B2AD0">
      <w:pPr>
        <w:widowControl/>
        <w:numPr>
          <w:ilvl w:val="0"/>
          <w:numId w:val="4"/>
        </w:numPr>
        <w:pBdr>
          <w:top w:val="nil"/>
          <w:left w:val="nil"/>
          <w:bottom w:val="nil"/>
          <w:right w:val="nil"/>
          <w:between w:val="nil"/>
        </w:pBdr>
        <w:ind w:right="14"/>
        <w:jc w:val="both"/>
        <w:rPr>
          <w:color w:val="000000"/>
        </w:rPr>
      </w:pPr>
      <w:r w:rsidRPr="00A55254">
        <w:rPr>
          <w:rFonts w:ascii="Times New Roman" w:eastAsia="Times New Roman" w:hAnsi="Times New Roman" w:cs="Times New Roman"/>
          <w:b/>
          <w:color w:val="000000"/>
          <w:sz w:val="20"/>
          <w:szCs w:val="20"/>
        </w:rPr>
        <w:t>Recovery of Funds.</w:t>
      </w:r>
      <w:r w:rsidRPr="00A55254">
        <w:rPr>
          <w:rFonts w:ascii="Times New Roman" w:eastAsia="Times New Roman" w:hAnsi="Times New Roman" w:cs="Times New Roman"/>
          <w:color w:val="000000"/>
          <w:sz w:val="20"/>
          <w:szCs w:val="20"/>
        </w:rPr>
        <w:t xml:space="preserve"> If a State or federal audit takes exception to the Project(s) provided under the Agreement for which federal funds have been paid or reimbursed, or if federal funds are deferred and/or disallowed as a result of any audits (or expended in violation of the laws applicable to the expenditure of such funds, including </w:t>
      </w:r>
      <w:r w:rsidRPr="00A55254">
        <w:rPr>
          <w:rFonts w:ascii="Times New Roman" w:eastAsia="Times New Roman" w:hAnsi="Times New Roman" w:cs="Times New Roman"/>
          <w:sz w:val="20"/>
          <w:szCs w:val="20"/>
        </w:rPr>
        <w:t>ARP</w:t>
      </w:r>
      <w:r w:rsidRPr="00A55254">
        <w:rPr>
          <w:rFonts w:ascii="Times New Roman" w:eastAsia="Times New Roman" w:hAnsi="Times New Roman" w:cs="Times New Roman"/>
          <w:color w:val="000000"/>
          <w:sz w:val="20"/>
          <w:szCs w:val="20"/>
        </w:rPr>
        <w:t xml:space="preserve"> Act Requirements), Grantee will be liable to the Office and the State or Iowa (or any other applicable governmental entity, including the United States Department of Treasury) for the full amount of any such payment, reimbursement, or any claim disallowed (or the amount of funds expended in violation of applicable laws or requirements) and for all related penalties incurred. If the Office or any federal governmental entity concludes that Grantee has been paid for any cost that is unallowable, unallocable, or unreasonable under the Agreement, Grantee will be liable to the Office and the State of Iowa (or any other applicable governmental entity, including the United States Department of Treasury) for such cost. Grantee shall pay to the Office or State of Iowa (or any other applicable governmental entity, including the United States Department of Treasury) all amounts for which the Grantee is liable under this section within ten (10) business days of receiving a written demand or written notice.  The Office may withhold any payment under the Agreement if Grantee fails to timely make any payment required by this Section. The requirements of this Section shall apply to Grantee and Grantee Contractors. </w:t>
      </w:r>
      <w:r w:rsidRPr="00A55254">
        <w:rPr>
          <w:rFonts w:ascii="Times New Roman" w:eastAsia="Times New Roman" w:hAnsi="Times New Roman" w:cs="Times New Roman"/>
          <w:sz w:val="20"/>
          <w:szCs w:val="20"/>
        </w:rPr>
        <w:t xml:space="preserve">Grantee </w:t>
      </w:r>
      <w:r w:rsidRPr="00A55254">
        <w:rPr>
          <w:rFonts w:ascii="Times New Roman" w:eastAsia="Times New Roman" w:hAnsi="Times New Roman" w:cs="Times New Roman"/>
          <w:color w:val="000000"/>
          <w:sz w:val="20"/>
          <w:szCs w:val="20"/>
        </w:rPr>
        <w:t xml:space="preserve">shall require and cause any Grantee Contractor or subgrantee </w:t>
      </w:r>
      <w:r w:rsidRPr="00A55254">
        <w:rPr>
          <w:rFonts w:ascii="Times New Roman" w:eastAsia="Times New Roman" w:hAnsi="Times New Roman" w:cs="Times New Roman"/>
          <w:sz w:val="20"/>
          <w:szCs w:val="20"/>
        </w:rPr>
        <w:t>or subrecipient</w:t>
      </w:r>
      <w:r w:rsidRPr="00A55254">
        <w:rPr>
          <w:rFonts w:ascii="Times New Roman" w:eastAsia="Times New Roman" w:hAnsi="Times New Roman" w:cs="Times New Roman"/>
          <w:color w:val="000000"/>
          <w:sz w:val="20"/>
          <w:szCs w:val="20"/>
        </w:rPr>
        <w:t xml:space="preserve"> used by Grantee in connection with the Agreement to agree to and be subject to and bound by such terms and provisions.</w:t>
      </w:r>
    </w:p>
    <w:p w14:paraId="7E553203" w14:textId="77777777" w:rsidR="002B2AD0" w:rsidRPr="00A55254" w:rsidRDefault="002B2AD0">
      <w:pPr>
        <w:widowControl/>
        <w:numPr>
          <w:ilvl w:val="0"/>
          <w:numId w:val="4"/>
        </w:numPr>
        <w:pBdr>
          <w:top w:val="nil"/>
          <w:left w:val="nil"/>
          <w:bottom w:val="nil"/>
          <w:right w:val="nil"/>
          <w:between w:val="nil"/>
        </w:pBdr>
        <w:ind w:right="14"/>
        <w:jc w:val="both"/>
        <w:rPr>
          <w:color w:val="000000"/>
        </w:rPr>
      </w:pPr>
      <w:r w:rsidRPr="00A55254">
        <w:rPr>
          <w:rFonts w:ascii="Times New Roman" w:eastAsia="Times New Roman" w:hAnsi="Times New Roman" w:cs="Times New Roman"/>
          <w:b/>
          <w:color w:val="000000"/>
          <w:sz w:val="20"/>
          <w:szCs w:val="20"/>
        </w:rPr>
        <w:t xml:space="preserve">Required Certifications. </w:t>
      </w:r>
      <w:r w:rsidRPr="00A55254">
        <w:rPr>
          <w:rFonts w:ascii="Times New Roman" w:eastAsia="Times New Roman" w:hAnsi="Times New Roman" w:cs="Times New Roman"/>
          <w:color w:val="000000"/>
          <w:sz w:val="20"/>
          <w:szCs w:val="20"/>
        </w:rPr>
        <w:t xml:space="preserve">Each of the following required certifications set forth below is a material representation of fact upon which reliance is placed by the Office prior to distributing federal funds. </w:t>
      </w:r>
      <w:r w:rsidRPr="00A55254">
        <w:rPr>
          <w:rFonts w:ascii="Times New Roman" w:eastAsia="Times New Roman" w:hAnsi="Times New Roman" w:cs="Times New Roman"/>
          <w:sz w:val="20"/>
          <w:szCs w:val="20"/>
        </w:rPr>
        <w:t xml:space="preserve">In addition to any criminal penalties authorized by Iowa Code section 720.2 that may result from any false statements of material fact made herein or any other remedies available at law, equity, or otherwise, a Grantee that is subsequently determined to have made a statement, representation, warranty, certification, or attestation herein that is later proven untrue in any material respect shall be obligated to repay the Office the entire amount of any grant funds previously distributed by the Office to Grantee under the Agreement. </w:t>
      </w:r>
      <w:r w:rsidRPr="00A55254">
        <w:rPr>
          <w:rFonts w:ascii="Times New Roman" w:eastAsia="Times New Roman" w:hAnsi="Times New Roman" w:cs="Times New Roman"/>
          <w:color w:val="000000"/>
          <w:sz w:val="20"/>
          <w:szCs w:val="20"/>
        </w:rPr>
        <w:t>By signing the Agreement, Grantee’s authorized representative who must be expressly authorized to make the</w:t>
      </w:r>
      <w:r w:rsidRPr="00A55254">
        <w:rPr>
          <w:rFonts w:ascii="Times New Roman" w:eastAsia="Times New Roman" w:hAnsi="Times New Roman" w:cs="Times New Roman"/>
          <w:sz w:val="20"/>
          <w:szCs w:val="20"/>
        </w:rPr>
        <w:t xml:space="preserve"> below</w:t>
      </w:r>
      <w:r w:rsidRPr="00A55254">
        <w:rPr>
          <w:rFonts w:ascii="Times New Roman" w:eastAsia="Times New Roman" w:hAnsi="Times New Roman" w:cs="Times New Roman"/>
          <w:color w:val="000000"/>
          <w:sz w:val="20"/>
          <w:szCs w:val="20"/>
        </w:rPr>
        <w:t xml:space="preserve"> certifications on behalf of Grantee, under penalty of perjury as authorized by Iowa Code section 622.1 and pursuant to the laws of the State of Iowa, certifies and attests to Grantee’s compliance with the following</w:t>
      </w:r>
      <w:r w:rsidRPr="00A55254">
        <w:rPr>
          <w:rFonts w:ascii="Times New Roman" w:eastAsia="Times New Roman" w:hAnsi="Times New Roman" w:cs="Times New Roman"/>
          <w:sz w:val="20"/>
          <w:szCs w:val="20"/>
        </w:rPr>
        <w:t>.</w:t>
      </w:r>
      <w:r w:rsidRPr="00A55254">
        <w:rPr>
          <w:rFonts w:ascii="Times New Roman" w:eastAsia="Times New Roman" w:hAnsi="Times New Roman" w:cs="Times New Roman"/>
          <w:b/>
          <w:color w:val="000000"/>
          <w:sz w:val="20"/>
          <w:szCs w:val="20"/>
        </w:rPr>
        <w:t xml:space="preserve"> </w:t>
      </w:r>
      <w:r w:rsidRPr="00A55254">
        <w:rPr>
          <w:rFonts w:ascii="Times New Roman" w:eastAsia="Times New Roman" w:hAnsi="Times New Roman" w:cs="Times New Roman"/>
          <w:color w:val="000000"/>
          <w:sz w:val="20"/>
          <w:szCs w:val="20"/>
        </w:rPr>
        <w:t xml:space="preserve">The following certifications shall apply to Grantee and Grantee Contractors. </w:t>
      </w:r>
      <w:r w:rsidRPr="00A55254">
        <w:rPr>
          <w:rFonts w:ascii="Times New Roman" w:eastAsia="Times New Roman" w:hAnsi="Times New Roman" w:cs="Times New Roman"/>
          <w:sz w:val="20"/>
          <w:szCs w:val="20"/>
        </w:rPr>
        <w:t xml:space="preserve">Grantee </w:t>
      </w:r>
      <w:r w:rsidRPr="00A55254">
        <w:rPr>
          <w:rFonts w:ascii="Times New Roman" w:eastAsia="Times New Roman" w:hAnsi="Times New Roman" w:cs="Times New Roman"/>
          <w:color w:val="000000"/>
          <w:sz w:val="20"/>
          <w:szCs w:val="20"/>
        </w:rPr>
        <w:t>shall require and cause any Grantee Contractor or subgrantee</w:t>
      </w:r>
      <w:r w:rsidRPr="00A55254">
        <w:rPr>
          <w:rFonts w:ascii="Times New Roman" w:eastAsia="Times New Roman" w:hAnsi="Times New Roman" w:cs="Times New Roman"/>
          <w:sz w:val="20"/>
          <w:szCs w:val="20"/>
        </w:rPr>
        <w:t xml:space="preserve"> or subrecipient</w:t>
      </w:r>
      <w:r w:rsidRPr="00A55254">
        <w:rPr>
          <w:rFonts w:ascii="Times New Roman" w:eastAsia="Times New Roman" w:hAnsi="Times New Roman" w:cs="Times New Roman"/>
          <w:color w:val="000000"/>
          <w:sz w:val="20"/>
          <w:szCs w:val="20"/>
        </w:rPr>
        <w:t xml:space="preserve"> used by Grantee in the performance of the Agreement to certify, agree to, and be subject to and bound by each of the following certifications. Grantee may be required to provide any information identified or required in connection with the below certifications as a precondition to receiving funds under the Agreement.</w:t>
      </w:r>
    </w:p>
    <w:p w14:paraId="256C999F" w14:textId="77777777" w:rsidR="002B2AD0" w:rsidRPr="00A55254" w:rsidRDefault="002B2AD0">
      <w:pPr>
        <w:widowControl/>
        <w:numPr>
          <w:ilvl w:val="1"/>
          <w:numId w:val="4"/>
        </w:numPr>
        <w:pBdr>
          <w:top w:val="nil"/>
          <w:left w:val="nil"/>
          <w:bottom w:val="nil"/>
          <w:right w:val="nil"/>
          <w:between w:val="nil"/>
        </w:pBdr>
        <w:ind w:right="18"/>
        <w:jc w:val="both"/>
        <w:rPr>
          <w:color w:val="000000"/>
        </w:rPr>
      </w:pPr>
      <w:r w:rsidRPr="00A55254">
        <w:rPr>
          <w:rFonts w:ascii="Times New Roman" w:eastAsia="Times New Roman" w:hAnsi="Times New Roman" w:cs="Times New Roman"/>
          <w:i/>
          <w:sz w:val="20"/>
          <w:szCs w:val="20"/>
        </w:rPr>
        <w:t>Drug Free Workplace</w:t>
      </w:r>
      <w:r w:rsidRPr="00A55254">
        <w:rPr>
          <w:rFonts w:ascii="Times New Roman" w:eastAsia="Times New Roman" w:hAnsi="Times New Roman" w:cs="Times New Roman"/>
          <w:sz w:val="20"/>
          <w:szCs w:val="20"/>
        </w:rPr>
        <w:t xml:space="preserve">. </w:t>
      </w:r>
      <w:r w:rsidRPr="00A55254">
        <w:rPr>
          <w:rFonts w:ascii="Times New Roman" w:eastAsia="Times New Roman" w:hAnsi="Times New Roman" w:cs="Times New Roman"/>
          <w:color w:val="000000"/>
          <w:sz w:val="20"/>
          <w:szCs w:val="20"/>
        </w:rPr>
        <w:t xml:space="preserve">This certification is required by the regulations implementing Sections 5151-5160 of the Drug-Free Workplace Act of 1988 (Pub. L. 100-690, Title V, Subtitle D; 41 U.S.C. </w:t>
      </w:r>
      <w:r w:rsidRPr="00A55254">
        <w:rPr>
          <w:rFonts w:ascii="Times New Roman" w:eastAsia="Times New Roman" w:hAnsi="Times New Roman" w:cs="Times New Roman"/>
          <w:sz w:val="20"/>
          <w:szCs w:val="20"/>
        </w:rPr>
        <w:t xml:space="preserve">§ </w:t>
      </w:r>
      <w:r w:rsidRPr="00A55254">
        <w:rPr>
          <w:rFonts w:ascii="Times New Roman" w:eastAsia="Times New Roman" w:hAnsi="Times New Roman" w:cs="Times New Roman"/>
          <w:color w:val="000000"/>
          <w:sz w:val="20"/>
          <w:szCs w:val="20"/>
        </w:rPr>
        <w:t>701 et seq.). These regulations require certification by Grantees (and Grantee Contractors) that they will maintain a drug-free workplace. In accordance with these Applicable Laws, Grantee certifies that it does currently and will continue to provide a drug-free workplace, including by minimally:</w:t>
      </w:r>
    </w:p>
    <w:p w14:paraId="524E3E67" w14:textId="77777777" w:rsidR="002B2AD0" w:rsidRPr="00A55254" w:rsidRDefault="002B2AD0">
      <w:pPr>
        <w:widowControl/>
        <w:numPr>
          <w:ilvl w:val="2"/>
          <w:numId w:val="4"/>
        </w:numPr>
        <w:pBdr>
          <w:top w:val="nil"/>
          <w:left w:val="nil"/>
          <w:bottom w:val="nil"/>
          <w:right w:val="nil"/>
          <w:between w:val="nil"/>
        </w:pBdr>
        <w:ind w:left="2700" w:right="18"/>
        <w:jc w:val="both"/>
        <w:rPr>
          <w:color w:val="000000"/>
        </w:rPr>
      </w:pPr>
      <w:r w:rsidRPr="00A55254">
        <w:rPr>
          <w:rFonts w:ascii="Times New Roman" w:eastAsia="Times New Roman" w:hAnsi="Times New Roman" w:cs="Times New Roman"/>
          <w:color w:val="000000"/>
          <w:sz w:val="20"/>
          <w:szCs w:val="20"/>
        </w:rPr>
        <w:lastRenderedPageBreak/>
        <w:t>Publishing a statement notifying employees that the unlawful manufacture, distribution, dispensing, possession or use of a controlled substance is prohibited in Grantee’s workplace and specifying the actions that will be taken against employees for violation of such prohibition;</w:t>
      </w:r>
    </w:p>
    <w:p w14:paraId="1EBCE6DD" w14:textId="77777777" w:rsidR="002B2AD0" w:rsidRPr="00A55254" w:rsidRDefault="002B2AD0">
      <w:pPr>
        <w:widowControl/>
        <w:numPr>
          <w:ilvl w:val="2"/>
          <w:numId w:val="4"/>
        </w:numPr>
        <w:pBdr>
          <w:top w:val="nil"/>
          <w:left w:val="nil"/>
          <w:bottom w:val="nil"/>
          <w:right w:val="nil"/>
          <w:between w:val="nil"/>
        </w:pBdr>
        <w:ind w:left="2700" w:right="14"/>
        <w:jc w:val="both"/>
        <w:rPr>
          <w:color w:val="000000"/>
        </w:rPr>
      </w:pPr>
      <w:r w:rsidRPr="00A55254">
        <w:rPr>
          <w:rFonts w:ascii="Times New Roman" w:eastAsia="Times New Roman" w:hAnsi="Times New Roman" w:cs="Times New Roman"/>
          <w:color w:val="000000"/>
          <w:sz w:val="20"/>
          <w:szCs w:val="20"/>
        </w:rPr>
        <w:t>Establishing an ongoing drug-free awareness program to inform employees about:</w:t>
      </w:r>
    </w:p>
    <w:p w14:paraId="4FF15FE9" w14:textId="77777777" w:rsidR="002B2AD0" w:rsidRPr="00A55254" w:rsidRDefault="002B2AD0">
      <w:pPr>
        <w:widowControl/>
        <w:numPr>
          <w:ilvl w:val="3"/>
          <w:numId w:val="4"/>
        </w:numPr>
        <w:pBdr>
          <w:top w:val="nil"/>
          <w:left w:val="nil"/>
          <w:bottom w:val="nil"/>
          <w:right w:val="nil"/>
          <w:between w:val="nil"/>
        </w:pBdr>
        <w:ind w:left="3690" w:right="14"/>
        <w:jc w:val="both"/>
        <w:rPr>
          <w:color w:val="000000"/>
        </w:rPr>
      </w:pPr>
      <w:r w:rsidRPr="00A55254">
        <w:rPr>
          <w:rFonts w:ascii="Times New Roman" w:eastAsia="Times New Roman" w:hAnsi="Times New Roman" w:cs="Times New Roman"/>
          <w:color w:val="000000"/>
          <w:sz w:val="20"/>
          <w:szCs w:val="20"/>
        </w:rPr>
        <w:t>The dangers of drug abuse in the workplace;</w:t>
      </w:r>
    </w:p>
    <w:p w14:paraId="79F94D40" w14:textId="77777777" w:rsidR="002B2AD0" w:rsidRPr="00A55254" w:rsidRDefault="002B2AD0">
      <w:pPr>
        <w:widowControl/>
        <w:numPr>
          <w:ilvl w:val="3"/>
          <w:numId w:val="4"/>
        </w:numPr>
        <w:pBdr>
          <w:top w:val="nil"/>
          <w:left w:val="nil"/>
          <w:bottom w:val="nil"/>
          <w:right w:val="nil"/>
          <w:between w:val="nil"/>
        </w:pBdr>
        <w:ind w:left="3690" w:right="14"/>
        <w:jc w:val="both"/>
        <w:rPr>
          <w:color w:val="000000"/>
        </w:rPr>
      </w:pPr>
      <w:r w:rsidRPr="00A55254">
        <w:rPr>
          <w:rFonts w:ascii="Times New Roman" w:eastAsia="Times New Roman" w:hAnsi="Times New Roman" w:cs="Times New Roman"/>
          <w:color w:val="000000"/>
          <w:sz w:val="20"/>
          <w:szCs w:val="20"/>
        </w:rPr>
        <w:t>Grantee’s policy of maintaining a drug-free workplace;</w:t>
      </w:r>
    </w:p>
    <w:p w14:paraId="6C1587C2" w14:textId="77777777" w:rsidR="002B2AD0" w:rsidRPr="00A55254" w:rsidRDefault="002B2AD0">
      <w:pPr>
        <w:widowControl/>
        <w:numPr>
          <w:ilvl w:val="3"/>
          <w:numId w:val="4"/>
        </w:numPr>
        <w:pBdr>
          <w:top w:val="nil"/>
          <w:left w:val="nil"/>
          <w:bottom w:val="nil"/>
          <w:right w:val="nil"/>
          <w:between w:val="nil"/>
        </w:pBdr>
        <w:ind w:left="3690" w:right="14"/>
        <w:jc w:val="both"/>
        <w:rPr>
          <w:color w:val="000000"/>
        </w:rPr>
      </w:pPr>
      <w:r w:rsidRPr="00A55254">
        <w:rPr>
          <w:rFonts w:ascii="Times New Roman" w:eastAsia="Times New Roman" w:hAnsi="Times New Roman" w:cs="Times New Roman"/>
          <w:color w:val="000000"/>
          <w:sz w:val="20"/>
          <w:szCs w:val="20"/>
        </w:rPr>
        <w:t>Any available drug counseling, rehabilitation, and employee assistance programs; and</w:t>
      </w:r>
    </w:p>
    <w:p w14:paraId="110612E4" w14:textId="77777777" w:rsidR="002B2AD0" w:rsidRPr="00A55254" w:rsidRDefault="002B2AD0">
      <w:pPr>
        <w:widowControl/>
        <w:numPr>
          <w:ilvl w:val="3"/>
          <w:numId w:val="4"/>
        </w:numPr>
        <w:pBdr>
          <w:top w:val="nil"/>
          <w:left w:val="nil"/>
          <w:bottom w:val="nil"/>
          <w:right w:val="nil"/>
          <w:between w:val="nil"/>
        </w:pBdr>
        <w:ind w:left="3690" w:right="14"/>
        <w:jc w:val="both"/>
        <w:rPr>
          <w:color w:val="000000"/>
        </w:rPr>
      </w:pPr>
      <w:r w:rsidRPr="00A55254">
        <w:rPr>
          <w:rFonts w:ascii="Times New Roman" w:eastAsia="Times New Roman" w:hAnsi="Times New Roman" w:cs="Times New Roman"/>
          <w:color w:val="000000"/>
          <w:sz w:val="20"/>
          <w:szCs w:val="20"/>
        </w:rPr>
        <w:t>The penalties that may be imposed upon employees for drug abuse violations occurring in the workplace.</w:t>
      </w:r>
    </w:p>
    <w:p w14:paraId="310F8095" w14:textId="77777777" w:rsidR="002B2AD0" w:rsidRPr="00A55254" w:rsidRDefault="002B2AD0">
      <w:pPr>
        <w:widowControl/>
        <w:numPr>
          <w:ilvl w:val="2"/>
          <w:numId w:val="4"/>
        </w:numPr>
        <w:pBdr>
          <w:top w:val="nil"/>
          <w:left w:val="nil"/>
          <w:bottom w:val="nil"/>
          <w:right w:val="nil"/>
          <w:between w:val="nil"/>
        </w:pBdr>
        <w:ind w:left="2700" w:right="14"/>
        <w:jc w:val="both"/>
        <w:rPr>
          <w:color w:val="000000"/>
        </w:rPr>
      </w:pPr>
      <w:r w:rsidRPr="00A55254">
        <w:rPr>
          <w:rFonts w:ascii="Times New Roman" w:eastAsia="Times New Roman" w:hAnsi="Times New Roman" w:cs="Times New Roman"/>
          <w:color w:val="000000"/>
          <w:sz w:val="20"/>
          <w:szCs w:val="20"/>
        </w:rPr>
        <w:t>Making it a requirement that each employee to be engaged in the performance of the grant be given a copy of the statement required by Section 9.1.1.</w:t>
      </w:r>
    </w:p>
    <w:p w14:paraId="3AC4A01B" w14:textId="77777777" w:rsidR="002B2AD0" w:rsidRPr="00A55254" w:rsidRDefault="002B2AD0">
      <w:pPr>
        <w:widowControl/>
        <w:numPr>
          <w:ilvl w:val="2"/>
          <w:numId w:val="4"/>
        </w:numPr>
        <w:pBdr>
          <w:top w:val="nil"/>
          <w:left w:val="nil"/>
          <w:bottom w:val="nil"/>
          <w:right w:val="nil"/>
          <w:between w:val="nil"/>
        </w:pBdr>
        <w:ind w:left="2700" w:right="14"/>
        <w:jc w:val="both"/>
        <w:rPr>
          <w:color w:val="000000"/>
        </w:rPr>
      </w:pPr>
      <w:r w:rsidRPr="00A55254">
        <w:rPr>
          <w:rFonts w:ascii="Times New Roman" w:eastAsia="Times New Roman" w:hAnsi="Times New Roman" w:cs="Times New Roman"/>
          <w:color w:val="000000"/>
          <w:sz w:val="20"/>
          <w:szCs w:val="20"/>
        </w:rPr>
        <w:t>Notifying the employee in the statement required by Section 9.1.1, as a condition of their continued employment, that the employee will:</w:t>
      </w:r>
    </w:p>
    <w:p w14:paraId="243F0CB1" w14:textId="77777777" w:rsidR="002B2AD0" w:rsidRPr="00A55254" w:rsidRDefault="002B2AD0">
      <w:pPr>
        <w:widowControl/>
        <w:numPr>
          <w:ilvl w:val="3"/>
          <w:numId w:val="4"/>
        </w:numPr>
        <w:pBdr>
          <w:top w:val="nil"/>
          <w:left w:val="nil"/>
          <w:bottom w:val="nil"/>
          <w:right w:val="nil"/>
          <w:between w:val="nil"/>
        </w:pBdr>
        <w:ind w:left="3690" w:right="14"/>
        <w:jc w:val="both"/>
        <w:rPr>
          <w:color w:val="000000"/>
        </w:rPr>
      </w:pPr>
      <w:r w:rsidRPr="00A55254">
        <w:rPr>
          <w:rFonts w:ascii="Times New Roman" w:eastAsia="Times New Roman" w:hAnsi="Times New Roman" w:cs="Times New Roman"/>
          <w:color w:val="000000"/>
          <w:sz w:val="20"/>
          <w:szCs w:val="20"/>
        </w:rPr>
        <w:t>Abide by the terms of the statement; and</w:t>
      </w:r>
    </w:p>
    <w:p w14:paraId="21D6B6D2" w14:textId="77777777" w:rsidR="002B2AD0" w:rsidRPr="00A55254" w:rsidRDefault="002B2AD0">
      <w:pPr>
        <w:widowControl/>
        <w:numPr>
          <w:ilvl w:val="3"/>
          <w:numId w:val="4"/>
        </w:numPr>
        <w:pBdr>
          <w:top w:val="nil"/>
          <w:left w:val="nil"/>
          <w:bottom w:val="nil"/>
          <w:right w:val="nil"/>
          <w:between w:val="nil"/>
        </w:pBdr>
        <w:ind w:left="3690" w:right="14"/>
        <w:jc w:val="both"/>
        <w:rPr>
          <w:color w:val="000000"/>
        </w:rPr>
      </w:pPr>
      <w:r w:rsidRPr="00A55254">
        <w:rPr>
          <w:rFonts w:ascii="Times New Roman" w:eastAsia="Times New Roman" w:hAnsi="Times New Roman" w:cs="Times New Roman"/>
          <w:color w:val="000000"/>
          <w:sz w:val="20"/>
          <w:szCs w:val="20"/>
        </w:rPr>
        <w:t>Notify the employer in writing of his or her conviction for a violation of a criminal drug statute occurring in the workplace no later than five (5) calendar days after such conviction.</w:t>
      </w:r>
    </w:p>
    <w:p w14:paraId="45306BEF" w14:textId="77777777" w:rsidR="002B2AD0" w:rsidRPr="00A55254" w:rsidRDefault="002B2AD0">
      <w:pPr>
        <w:widowControl/>
        <w:numPr>
          <w:ilvl w:val="2"/>
          <w:numId w:val="4"/>
        </w:numPr>
        <w:pBdr>
          <w:top w:val="nil"/>
          <w:left w:val="nil"/>
          <w:bottom w:val="nil"/>
          <w:right w:val="nil"/>
          <w:between w:val="nil"/>
        </w:pBdr>
        <w:ind w:left="2700" w:right="14"/>
        <w:jc w:val="both"/>
        <w:rPr>
          <w:color w:val="000000"/>
        </w:rPr>
      </w:pPr>
      <w:r w:rsidRPr="00A55254">
        <w:rPr>
          <w:rFonts w:ascii="Times New Roman" w:eastAsia="Times New Roman" w:hAnsi="Times New Roman" w:cs="Times New Roman"/>
          <w:color w:val="000000"/>
          <w:sz w:val="20"/>
          <w:szCs w:val="20"/>
        </w:rPr>
        <w:t xml:space="preserve">Notifying the Office in writing, within ten (10) calendar days after receiving notice under Section </w:t>
      </w:r>
      <w:r w:rsidRPr="00A55254">
        <w:rPr>
          <w:rFonts w:ascii="Times New Roman" w:eastAsia="Times New Roman" w:hAnsi="Times New Roman" w:cs="Times New Roman"/>
          <w:sz w:val="20"/>
          <w:szCs w:val="20"/>
        </w:rPr>
        <w:t xml:space="preserve">9.1.4 </w:t>
      </w:r>
      <w:r w:rsidRPr="00A55254">
        <w:rPr>
          <w:rFonts w:ascii="Times New Roman" w:eastAsia="Times New Roman" w:hAnsi="Times New Roman" w:cs="Times New Roman"/>
          <w:color w:val="000000"/>
          <w:sz w:val="20"/>
          <w:szCs w:val="20"/>
        </w:rPr>
        <w:t>from an employee or otherwise receiving actual notice of such conviction. Employers of convicted employees must provide notice, including position title, to every grant officer on whose grant activity the convicted employee was working, unless the Federal agency has designated a central point for the receipt of such notices. Notice shall include the identification number(s) of each affected grant.</w:t>
      </w:r>
    </w:p>
    <w:p w14:paraId="6DA97AE6" w14:textId="77777777" w:rsidR="002B2AD0" w:rsidRPr="00A55254" w:rsidRDefault="002B2AD0">
      <w:pPr>
        <w:widowControl/>
        <w:numPr>
          <w:ilvl w:val="2"/>
          <w:numId w:val="4"/>
        </w:numPr>
        <w:pBdr>
          <w:top w:val="nil"/>
          <w:left w:val="nil"/>
          <w:bottom w:val="nil"/>
          <w:right w:val="nil"/>
          <w:between w:val="nil"/>
        </w:pBdr>
        <w:ind w:left="2700" w:right="14"/>
        <w:jc w:val="both"/>
        <w:rPr>
          <w:color w:val="000000"/>
        </w:rPr>
      </w:pPr>
      <w:r w:rsidRPr="00A55254">
        <w:rPr>
          <w:rFonts w:ascii="Times New Roman" w:eastAsia="Times New Roman" w:hAnsi="Times New Roman" w:cs="Times New Roman"/>
          <w:color w:val="000000"/>
          <w:sz w:val="20"/>
          <w:szCs w:val="20"/>
        </w:rPr>
        <w:t>Taking one of the following actions, within thirty (30) calendar days of receiving notice under Section 9.1.5, with respect to any employee who is so convicted:</w:t>
      </w:r>
    </w:p>
    <w:p w14:paraId="19DCC9E9" w14:textId="77777777" w:rsidR="002B2AD0" w:rsidRPr="00A55254" w:rsidRDefault="002B2AD0">
      <w:pPr>
        <w:widowControl/>
        <w:numPr>
          <w:ilvl w:val="3"/>
          <w:numId w:val="4"/>
        </w:numPr>
        <w:pBdr>
          <w:top w:val="nil"/>
          <w:left w:val="nil"/>
          <w:bottom w:val="nil"/>
          <w:right w:val="nil"/>
          <w:between w:val="nil"/>
        </w:pBdr>
        <w:ind w:left="3690" w:right="14"/>
        <w:jc w:val="both"/>
        <w:rPr>
          <w:color w:val="000000"/>
        </w:rPr>
      </w:pPr>
      <w:r w:rsidRPr="00A55254">
        <w:rPr>
          <w:rFonts w:ascii="Times New Roman" w:eastAsia="Times New Roman" w:hAnsi="Times New Roman" w:cs="Times New Roman"/>
          <w:color w:val="000000"/>
          <w:sz w:val="20"/>
          <w:szCs w:val="20"/>
        </w:rPr>
        <w:t>Taking appropriate personnel action against such an employee, up to and including termination, consistent with the requirements of the Rehabilitation Act of 1973, as amended; or</w:t>
      </w:r>
    </w:p>
    <w:p w14:paraId="463AA8F7" w14:textId="77777777" w:rsidR="002B2AD0" w:rsidRPr="00A55254" w:rsidRDefault="002B2AD0">
      <w:pPr>
        <w:widowControl/>
        <w:numPr>
          <w:ilvl w:val="3"/>
          <w:numId w:val="4"/>
        </w:numPr>
        <w:pBdr>
          <w:top w:val="nil"/>
          <w:left w:val="nil"/>
          <w:bottom w:val="nil"/>
          <w:right w:val="nil"/>
          <w:between w:val="nil"/>
        </w:pBdr>
        <w:ind w:left="3690" w:right="14"/>
        <w:jc w:val="both"/>
        <w:rPr>
          <w:color w:val="000000"/>
        </w:rPr>
      </w:pPr>
      <w:r w:rsidRPr="00A55254">
        <w:rPr>
          <w:rFonts w:ascii="Times New Roman" w:eastAsia="Times New Roman" w:hAnsi="Times New Roman" w:cs="Times New Roman"/>
          <w:color w:val="000000"/>
          <w:sz w:val="20"/>
          <w:szCs w:val="20"/>
        </w:rPr>
        <w:t>Requiring such employee to participate satisfactorily in a drug abuse assistance or rehabilitation program approved for such purposes by a federal, state, or local health, law enforcement, or other appropriate agency.</w:t>
      </w:r>
    </w:p>
    <w:p w14:paraId="5370E3D8" w14:textId="77777777" w:rsidR="002B2AD0" w:rsidRPr="00A55254" w:rsidRDefault="002B2AD0">
      <w:pPr>
        <w:widowControl/>
        <w:numPr>
          <w:ilvl w:val="2"/>
          <w:numId w:val="4"/>
        </w:numPr>
        <w:pBdr>
          <w:top w:val="nil"/>
          <w:left w:val="nil"/>
          <w:bottom w:val="nil"/>
          <w:right w:val="nil"/>
          <w:between w:val="nil"/>
        </w:pBdr>
        <w:ind w:left="2700" w:right="14"/>
        <w:jc w:val="both"/>
        <w:rPr>
          <w:color w:val="000000"/>
        </w:rPr>
      </w:pPr>
      <w:r w:rsidRPr="00A55254">
        <w:rPr>
          <w:rFonts w:ascii="Times New Roman" w:eastAsia="Times New Roman" w:hAnsi="Times New Roman" w:cs="Times New Roman"/>
          <w:color w:val="000000"/>
          <w:sz w:val="20"/>
          <w:szCs w:val="20"/>
        </w:rPr>
        <w:t>Making a good faith effort to continue to maintain a drug-free workplace consistent with Sections 9.1.1 through 9.1.6 during the Term.</w:t>
      </w:r>
    </w:p>
    <w:p w14:paraId="2CE1C6B0" w14:textId="77777777" w:rsidR="002B2AD0" w:rsidRPr="00A55254" w:rsidRDefault="002B2AD0">
      <w:pPr>
        <w:widowControl/>
        <w:numPr>
          <w:ilvl w:val="1"/>
          <w:numId w:val="4"/>
        </w:numPr>
        <w:pBdr>
          <w:top w:val="nil"/>
          <w:left w:val="nil"/>
          <w:bottom w:val="nil"/>
          <w:right w:val="nil"/>
          <w:between w:val="nil"/>
        </w:pBdr>
        <w:ind w:right="18"/>
        <w:jc w:val="both"/>
        <w:rPr>
          <w:color w:val="000000"/>
        </w:rPr>
      </w:pPr>
      <w:r w:rsidRPr="00A55254">
        <w:rPr>
          <w:rFonts w:ascii="Times New Roman" w:eastAsia="Times New Roman" w:hAnsi="Times New Roman" w:cs="Times New Roman"/>
          <w:i/>
          <w:sz w:val="20"/>
          <w:szCs w:val="20"/>
        </w:rPr>
        <w:t>Lobbying</w:t>
      </w:r>
      <w:r w:rsidRPr="00A55254">
        <w:rPr>
          <w:rFonts w:ascii="Times New Roman" w:eastAsia="Times New Roman" w:hAnsi="Times New Roman" w:cs="Times New Roman"/>
          <w:sz w:val="20"/>
          <w:szCs w:val="20"/>
        </w:rPr>
        <w:t xml:space="preserve">. </w:t>
      </w:r>
      <w:r w:rsidRPr="00A55254">
        <w:rPr>
          <w:rFonts w:ascii="Times New Roman" w:eastAsia="Times New Roman" w:hAnsi="Times New Roman" w:cs="Times New Roman"/>
          <w:color w:val="000000"/>
          <w:sz w:val="20"/>
          <w:szCs w:val="20"/>
        </w:rPr>
        <w:t xml:space="preserve">This certification is required by the provisions of Section 319 of Public Law 101-121, Government wide Guidance for New Restrictions on Lobbying, and 31 U.S.C. </w:t>
      </w:r>
      <w:r w:rsidRPr="00A55254">
        <w:rPr>
          <w:rFonts w:ascii="Times New Roman" w:eastAsia="Times New Roman" w:hAnsi="Times New Roman" w:cs="Times New Roman"/>
          <w:sz w:val="20"/>
          <w:szCs w:val="20"/>
        </w:rPr>
        <w:t xml:space="preserve">§ </w:t>
      </w:r>
      <w:r w:rsidRPr="00A55254">
        <w:rPr>
          <w:rFonts w:ascii="Times New Roman" w:eastAsia="Times New Roman" w:hAnsi="Times New Roman" w:cs="Times New Roman"/>
          <w:color w:val="000000"/>
          <w:sz w:val="20"/>
          <w:szCs w:val="20"/>
        </w:rPr>
        <w:t xml:space="preserve">1352. These regulations require certification by Grantees (and Grantee Contractors) that they have not engaged in prohibited lobbying activities and/or have filed any required disclosures in accordance with these Applicable Laws. </w:t>
      </w:r>
      <w:r w:rsidRPr="00A55254">
        <w:rPr>
          <w:rFonts w:ascii="Times New Roman" w:eastAsia="Times New Roman" w:hAnsi="Times New Roman" w:cs="Times New Roman"/>
          <w:sz w:val="20"/>
          <w:szCs w:val="20"/>
        </w:rPr>
        <w:t xml:space="preserve">Submission of this certification is a prerequisite for making or entering into this transaction imposed by Section 1352, Title 31, U.S. Code; any person who fails to file the required certification may be subject to a civil penalty of not less than $10,000 and not more than $100,000 for each such failure. </w:t>
      </w:r>
      <w:r w:rsidRPr="00A55254">
        <w:rPr>
          <w:rFonts w:ascii="Times New Roman" w:eastAsia="Times New Roman" w:hAnsi="Times New Roman" w:cs="Times New Roman"/>
          <w:color w:val="000000"/>
          <w:sz w:val="20"/>
          <w:szCs w:val="20"/>
        </w:rPr>
        <w:t>In accordance with these Applicable Laws, Grantee certifies the following:</w:t>
      </w:r>
    </w:p>
    <w:p w14:paraId="6C901305" w14:textId="77777777" w:rsidR="002B2AD0" w:rsidRPr="00A55254" w:rsidRDefault="002B2AD0">
      <w:pPr>
        <w:widowControl/>
        <w:numPr>
          <w:ilvl w:val="2"/>
          <w:numId w:val="4"/>
        </w:numPr>
        <w:pBdr>
          <w:top w:val="nil"/>
          <w:left w:val="nil"/>
          <w:bottom w:val="nil"/>
          <w:right w:val="nil"/>
          <w:between w:val="nil"/>
        </w:pBdr>
        <w:ind w:left="2700" w:right="18"/>
        <w:jc w:val="both"/>
      </w:pPr>
      <w:r w:rsidRPr="00A55254">
        <w:rPr>
          <w:rFonts w:ascii="Times New Roman" w:eastAsia="Times New Roman" w:hAnsi="Times New Roman" w:cs="Times New Roman"/>
          <w:sz w:val="20"/>
          <w:szCs w:val="20"/>
        </w:rPr>
        <w:t>No federal funds have been paid or will be paid, by or on behalf of Grantee, to any person for influencing or attempting to influence an officer or employee of the Office, a member of Congress, an officer or employee of Congress, or an employee of a member of Congress in connection with the awarding of any federal contract, the making of any federal grant, the making of any federal loan, the entering into of any cooperative agreement, or the extension, continuation, renewal, amendment, or modification of any federal contract, grant, loan, or cooperative agreement.</w:t>
      </w:r>
    </w:p>
    <w:p w14:paraId="6E3692C9" w14:textId="77777777" w:rsidR="002B2AD0" w:rsidRPr="00A55254" w:rsidRDefault="002B2AD0">
      <w:pPr>
        <w:widowControl/>
        <w:numPr>
          <w:ilvl w:val="2"/>
          <w:numId w:val="4"/>
        </w:numPr>
        <w:pBdr>
          <w:top w:val="nil"/>
          <w:left w:val="nil"/>
          <w:bottom w:val="nil"/>
          <w:right w:val="nil"/>
          <w:between w:val="nil"/>
        </w:pBdr>
        <w:ind w:left="2700" w:right="18"/>
        <w:jc w:val="both"/>
      </w:pPr>
      <w:r w:rsidRPr="00A55254">
        <w:rPr>
          <w:rFonts w:ascii="Times New Roman" w:eastAsia="Times New Roman" w:hAnsi="Times New Roman" w:cs="Times New Roman"/>
          <w:sz w:val="20"/>
          <w:szCs w:val="20"/>
        </w:rPr>
        <w:t>If any funds other than federal funds have been paid or will be paid to any person for influencing or attempting to influence an officer or employee of the Office, a member of Congress, an officer or employee of Congress, or an employee of a member of Congress in connection with any federal contract, grant, loan, or cooperative agreement, Grantee must complete and submit Standard Form-LLL, “Disclosure Form to Report Lobbying” in accordance with its instructions.</w:t>
      </w:r>
    </w:p>
    <w:p w14:paraId="3EAA1F7B" w14:textId="77777777" w:rsidR="002B2AD0" w:rsidRPr="00A55254" w:rsidRDefault="002B2AD0">
      <w:pPr>
        <w:widowControl/>
        <w:numPr>
          <w:ilvl w:val="1"/>
          <w:numId w:val="4"/>
        </w:numPr>
        <w:pBdr>
          <w:top w:val="nil"/>
          <w:left w:val="nil"/>
          <w:bottom w:val="nil"/>
          <w:right w:val="nil"/>
          <w:between w:val="nil"/>
        </w:pBdr>
        <w:ind w:right="18"/>
        <w:jc w:val="both"/>
      </w:pPr>
      <w:r w:rsidRPr="00A55254">
        <w:rPr>
          <w:rFonts w:ascii="Times New Roman" w:eastAsia="Times New Roman" w:hAnsi="Times New Roman" w:cs="Times New Roman"/>
          <w:i/>
          <w:sz w:val="20"/>
          <w:szCs w:val="20"/>
        </w:rPr>
        <w:t>Suspension and Debarment</w:t>
      </w:r>
      <w:r w:rsidRPr="00A55254">
        <w:rPr>
          <w:rFonts w:ascii="Times New Roman" w:eastAsia="Times New Roman" w:hAnsi="Times New Roman" w:cs="Times New Roman"/>
          <w:sz w:val="20"/>
          <w:szCs w:val="20"/>
        </w:rPr>
        <w:t xml:space="preserve">. </w:t>
      </w:r>
      <w:r w:rsidRPr="00A55254">
        <w:rPr>
          <w:rFonts w:ascii="Times New Roman" w:eastAsia="Times New Roman" w:hAnsi="Times New Roman" w:cs="Times New Roman"/>
          <w:color w:val="000000"/>
          <w:sz w:val="20"/>
          <w:szCs w:val="20"/>
        </w:rPr>
        <w:t xml:space="preserve">This certification is required by the provisions </w:t>
      </w:r>
      <w:r w:rsidRPr="00A55254">
        <w:rPr>
          <w:rFonts w:ascii="Times New Roman" w:eastAsia="Times New Roman" w:hAnsi="Times New Roman" w:cs="Times New Roman"/>
          <w:sz w:val="20"/>
          <w:szCs w:val="20"/>
        </w:rPr>
        <w:t xml:space="preserve">of </w:t>
      </w:r>
      <w:r w:rsidRPr="00A55254">
        <w:rPr>
          <w:rFonts w:ascii="Times New Roman" w:eastAsia="Times New Roman" w:hAnsi="Times New Roman" w:cs="Times New Roman"/>
          <w:color w:val="000000"/>
          <w:sz w:val="20"/>
          <w:szCs w:val="20"/>
        </w:rPr>
        <w:t xml:space="preserve">Executive Orders 12549 and 12689 and 31 C.F.R. </w:t>
      </w:r>
      <w:r w:rsidRPr="00A55254">
        <w:rPr>
          <w:rFonts w:ascii="Times New Roman" w:eastAsia="Times New Roman" w:hAnsi="Times New Roman" w:cs="Times New Roman"/>
          <w:sz w:val="20"/>
          <w:szCs w:val="20"/>
        </w:rPr>
        <w:t>p</w:t>
      </w:r>
      <w:r w:rsidRPr="00A55254">
        <w:rPr>
          <w:rFonts w:ascii="Times New Roman" w:eastAsia="Times New Roman" w:hAnsi="Times New Roman" w:cs="Times New Roman"/>
          <w:color w:val="000000"/>
          <w:sz w:val="20"/>
          <w:szCs w:val="20"/>
        </w:rPr>
        <w:t xml:space="preserve">art 19 regarding Debarment, Suspension, and Other Responsibility. </w:t>
      </w:r>
      <w:r w:rsidRPr="00A55254">
        <w:rPr>
          <w:rFonts w:ascii="Times New Roman" w:eastAsia="Times New Roman" w:hAnsi="Times New Roman" w:cs="Times New Roman"/>
          <w:sz w:val="20"/>
          <w:szCs w:val="20"/>
        </w:rPr>
        <w:t xml:space="preserve">A contract award must not be made to parties listed on the government-wide exclusions in SAM, in accordance with the OMB guidelines at </w:t>
      </w:r>
      <w:hyperlink r:id="rId12" w:history="1">
        <w:r w:rsidRPr="00A55254">
          <w:rPr>
            <w:rFonts w:ascii="Times New Roman" w:eastAsia="Times New Roman" w:hAnsi="Times New Roman" w:cs="Times New Roman"/>
            <w:sz w:val="20"/>
            <w:szCs w:val="20"/>
          </w:rPr>
          <w:t>2</w:t>
        </w:r>
      </w:hyperlink>
      <w:r w:rsidRPr="00A55254">
        <w:rPr>
          <w:rFonts w:ascii="Times New Roman" w:eastAsia="Times New Roman" w:hAnsi="Times New Roman" w:cs="Times New Roman"/>
          <w:sz w:val="20"/>
          <w:szCs w:val="20"/>
        </w:rPr>
        <w:t xml:space="preserve"> CFR 180 that implement Executive Orders 12549 (3 C.F.R. part 1986 Comp., p. 189) and 12689 (3 C.F.R. part 1989 Comp., p. 235), “Debarment and Suspension.” SAM Exclusions contains the names of parties debarred, suspended, or otherwise excluded by agencies, as well as parties declared ineligible under statutory or regulatory authority other than Executive Order 12549.</w:t>
      </w:r>
    </w:p>
    <w:p w14:paraId="1F869245" w14:textId="77777777" w:rsidR="002B2AD0" w:rsidRPr="00A55254" w:rsidRDefault="002B2AD0">
      <w:pPr>
        <w:widowControl/>
        <w:numPr>
          <w:ilvl w:val="1"/>
          <w:numId w:val="4"/>
        </w:numPr>
        <w:pBdr>
          <w:top w:val="nil"/>
          <w:left w:val="nil"/>
          <w:bottom w:val="nil"/>
          <w:right w:val="nil"/>
          <w:between w:val="nil"/>
        </w:pBdr>
        <w:ind w:right="14"/>
        <w:jc w:val="both"/>
        <w:rPr>
          <w:color w:val="000000"/>
        </w:rPr>
      </w:pPr>
      <w:r w:rsidRPr="00A55254">
        <w:rPr>
          <w:rFonts w:ascii="Times New Roman" w:eastAsia="Times New Roman" w:hAnsi="Times New Roman" w:cs="Times New Roman"/>
          <w:i/>
          <w:color w:val="000000"/>
          <w:sz w:val="20"/>
          <w:szCs w:val="20"/>
        </w:rPr>
        <w:lastRenderedPageBreak/>
        <w:t>Certification Regarding Environmental Tobacco Smoke</w:t>
      </w:r>
      <w:r w:rsidRPr="00A55254">
        <w:rPr>
          <w:rFonts w:ascii="Times New Roman" w:eastAsia="Times New Roman" w:hAnsi="Times New Roman" w:cs="Times New Roman"/>
          <w:color w:val="000000"/>
          <w:sz w:val="20"/>
          <w:szCs w:val="20"/>
        </w:rPr>
        <w:t>. This certification is required by Public Law 103-227, also known as the Pro-Children Act of 1994 (</w:t>
      </w:r>
      <w:r w:rsidRPr="00A55254">
        <w:rPr>
          <w:rFonts w:ascii="Times New Roman" w:eastAsia="Times New Roman" w:hAnsi="Times New Roman" w:cs="Times New Roman"/>
          <w:b/>
          <w:color w:val="000000"/>
          <w:sz w:val="20"/>
          <w:szCs w:val="20"/>
        </w:rPr>
        <w:t>“Pro-Children Act”</w:t>
      </w:r>
      <w:r w:rsidRPr="00A55254">
        <w:rPr>
          <w:rFonts w:ascii="Times New Roman" w:eastAsia="Times New Roman" w:hAnsi="Times New Roman" w:cs="Times New Roman"/>
          <w:color w:val="000000"/>
          <w:sz w:val="20"/>
          <w:szCs w:val="20"/>
        </w:rPr>
        <w:t>). The Pro-Children Act requires that smoking not be permitted in any portion of any indoor facility owned or leased or contracted for by an entity and used routinely or regularly for the provision of health, day care, early childhood development services, education or library services to children under the age of 18, if the services are funded by federal programs either directly or through state or local governments, by federal grant, contract, loan, or loan guarantee. The Pro-Children Act also applies to children’s services that are provided in indoor facilities that are constructed, operated, or maintained with such federal funds. The Pro-Children Act does not apply to children’s services provided in private residences; portions of facilities used for inpatient drug or alcohol treatment; service providers whose sole source of applicable federal funds is Medicare or Medicaid; or facilities where WIC coupons are redeemed.  Failure to comply with the provisions of the law may result in the imposition of a civil monetary penalty of up to $1,000 for each violation and/or the imposition of an administrative compliance order on the responsible entity. In accordance with these Applicable Laws, Grantee certifies and agrees to the following with respect to it and its principles, as applicable. Grantee certifies that it will comply with the requirements of the Pro-Children Act and will not allow smoking within any portion of any indoor facility used for the provision of services for children as defined by the Pro-Children Act.</w:t>
      </w:r>
    </w:p>
    <w:p w14:paraId="08A619B7" w14:textId="77777777" w:rsidR="002B2AD0" w:rsidRPr="00A55254" w:rsidRDefault="002B2AD0">
      <w:pPr>
        <w:numPr>
          <w:ilvl w:val="1"/>
          <w:numId w:val="4"/>
        </w:numPr>
        <w:pBdr>
          <w:top w:val="nil"/>
          <w:left w:val="nil"/>
          <w:bottom w:val="nil"/>
          <w:right w:val="nil"/>
          <w:between w:val="nil"/>
        </w:pBdr>
        <w:ind w:left="1886" w:right="14" w:hanging="360"/>
        <w:jc w:val="both"/>
      </w:pPr>
      <w:r w:rsidRPr="00A55254">
        <w:rPr>
          <w:rFonts w:ascii="Times New Roman" w:eastAsia="Times New Roman" w:hAnsi="Times New Roman" w:cs="Times New Roman"/>
          <w:i/>
          <w:color w:val="000000"/>
          <w:sz w:val="20"/>
          <w:szCs w:val="20"/>
        </w:rPr>
        <w:t>Assurance of Compliance Nondiscrimination in Federally Assisted Programs &amp; Equal Opportunity</w:t>
      </w:r>
      <w:r w:rsidRPr="00A55254">
        <w:rPr>
          <w:rFonts w:ascii="Times New Roman" w:eastAsia="Times New Roman" w:hAnsi="Times New Roman" w:cs="Times New Roman"/>
          <w:color w:val="000000"/>
          <w:sz w:val="20"/>
          <w:szCs w:val="20"/>
        </w:rPr>
        <w:t xml:space="preserve">. This certification requires Grantee to comply with any applicable federal nondiscrimination requirements </w:t>
      </w:r>
      <w:r w:rsidRPr="00A55254">
        <w:rPr>
          <w:rFonts w:ascii="Times New Roman" w:eastAsia="Times New Roman" w:hAnsi="Times New Roman" w:cs="Times New Roman"/>
          <w:sz w:val="20"/>
          <w:szCs w:val="20"/>
        </w:rPr>
        <w:t xml:space="preserve">or laws providing for or requiring equal opportunity in employment. Except as otherwise provided under 41 C.F.R. part 60, all contracts that meet the definition of “federally assisted construction contract” in 41 C.F.R. part 60-1.3 must include the equal opportunity clause provided under 41 CFR 60-1.4(b), in accordance with Executive Order 11246, “Equal Employment Opportunity” (30 FR 12319, 12935, 3 C.F.R. part, 1964-1965 Comp., p. 339), as amended by Executive Order 11375, “Amending Executive Order 11246 Relating to Equal Employment Opportunity,” and implementing regulations at 41 C.F.R. part 60, “Office of Federal Contract Compliance Programs, Equal Employment Opportunity, Department of Labor.”  To the extent required by these Applicable Laws, </w:t>
      </w:r>
      <w:r w:rsidRPr="00A55254">
        <w:rPr>
          <w:rFonts w:ascii="Times New Roman" w:eastAsia="Times New Roman" w:hAnsi="Times New Roman" w:cs="Times New Roman"/>
          <w:color w:val="000000"/>
          <w:sz w:val="20"/>
          <w:szCs w:val="20"/>
        </w:rPr>
        <w:t xml:space="preserve">Grantee certifies </w:t>
      </w:r>
      <w:r w:rsidRPr="00A55254">
        <w:rPr>
          <w:rFonts w:ascii="Times New Roman" w:eastAsia="Times New Roman" w:hAnsi="Times New Roman" w:cs="Times New Roman"/>
          <w:sz w:val="20"/>
          <w:szCs w:val="20"/>
        </w:rPr>
        <w:t xml:space="preserve">during the performance of this Agreement that: </w:t>
      </w:r>
    </w:p>
    <w:p w14:paraId="6735413E" w14:textId="77777777" w:rsidR="002B2AD0" w:rsidRPr="00A55254" w:rsidRDefault="002B2AD0">
      <w:pPr>
        <w:numPr>
          <w:ilvl w:val="2"/>
          <w:numId w:val="4"/>
        </w:numPr>
        <w:jc w:val="both"/>
      </w:pPr>
      <w:r w:rsidRPr="00A55254">
        <w:rPr>
          <w:rFonts w:ascii="Times New Roman" w:eastAsia="Times New Roman" w:hAnsi="Times New Roman" w:cs="Times New Roman"/>
          <w:sz w:val="20"/>
          <w:szCs w:val="20"/>
        </w:rPr>
        <w:t xml:space="preserve">The Grantee will not discriminate against any employee or applicant for employment because of race, color, religion, sex, sexual orientation, gender identity, or national origin. The Grantee will take affirmative action to ensure that applicants are employed, and that employees are treated during employment without regard to their race, color, religion, sex, sexual orientation, gender identity,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Grantee agrees to post in conspicuous places, available to employees and applicants for employment, notices to be provided setting forth the provisions of this nondiscrimination clause. </w:t>
      </w:r>
    </w:p>
    <w:p w14:paraId="0114D778" w14:textId="77777777" w:rsidR="002B2AD0" w:rsidRPr="00A55254" w:rsidRDefault="002B2AD0">
      <w:pPr>
        <w:numPr>
          <w:ilvl w:val="2"/>
          <w:numId w:val="4"/>
        </w:numPr>
        <w:jc w:val="both"/>
      </w:pPr>
      <w:r w:rsidRPr="00A55254">
        <w:rPr>
          <w:rFonts w:ascii="Times New Roman" w:eastAsia="Times New Roman" w:hAnsi="Times New Roman" w:cs="Times New Roman"/>
          <w:sz w:val="20"/>
          <w:szCs w:val="20"/>
        </w:rPr>
        <w:t xml:space="preserve">The Grantee will, in all solicitations or advertisements for employees placed by or on behalf of the Grantee, state that all qualified applicants will receive consideration for employment without regard to race, color, religion, sex, sexual orientation, gender identity, or national origin. </w:t>
      </w:r>
    </w:p>
    <w:p w14:paraId="179AD84F" w14:textId="77777777" w:rsidR="002B2AD0" w:rsidRPr="00A55254" w:rsidRDefault="002B2AD0">
      <w:pPr>
        <w:numPr>
          <w:ilvl w:val="2"/>
          <w:numId w:val="4"/>
        </w:numPr>
        <w:jc w:val="both"/>
      </w:pPr>
      <w:r w:rsidRPr="00A55254">
        <w:rPr>
          <w:rFonts w:ascii="Times New Roman" w:eastAsia="Times New Roman" w:hAnsi="Times New Roman" w:cs="Times New Roman"/>
          <w:sz w:val="20"/>
          <w:szCs w:val="20"/>
        </w:rPr>
        <w:t xml:space="preserve">The Grantee will not discharge or in any other manner discriminate against any employee or applicant for employment because such employee or applicant has inquired about, discussed, or disclosed the compensation of the employee or applicant or another employee or applicant. This provision shall not apply to instances in which an employee who has access to the compensation information of other employees or applicants as a part of such employee's essential job functions discloses the compensation of such other employees or applicants to individuals who do not otherwise have access to such information, unless such disclosure is in response to a formal complaint or charge, in furtherance of an investigation, proceeding, hearing, or action, including an investigation conducted by the employer, or is consistent with the Grantee’s legal duty to furnish information. </w:t>
      </w:r>
    </w:p>
    <w:p w14:paraId="2A690DA4" w14:textId="77777777" w:rsidR="002B2AD0" w:rsidRPr="00A55254" w:rsidRDefault="002B2AD0">
      <w:pPr>
        <w:widowControl/>
        <w:numPr>
          <w:ilvl w:val="2"/>
          <w:numId w:val="4"/>
        </w:numPr>
        <w:jc w:val="both"/>
      </w:pPr>
      <w:r w:rsidRPr="00A55254">
        <w:rPr>
          <w:rFonts w:ascii="Times New Roman" w:eastAsia="Times New Roman" w:hAnsi="Times New Roman" w:cs="Times New Roman"/>
          <w:sz w:val="20"/>
          <w:szCs w:val="20"/>
        </w:rPr>
        <w:t xml:space="preserve">The Grantee will send to each labor union or representative of workers with which he has a collective bargaining agreement or other contract or understanding, a notice to be provided advising the said labor union or workers' representatives of the Grantee’s commitments under this section, and shall post copies of the notice in conspicuous places available to employees and applicants for employment. </w:t>
      </w:r>
    </w:p>
    <w:p w14:paraId="1B3D21BD" w14:textId="77777777" w:rsidR="002B2AD0" w:rsidRPr="00A55254" w:rsidRDefault="002B2AD0">
      <w:pPr>
        <w:widowControl/>
        <w:numPr>
          <w:ilvl w:val="2"/>
          <w:numId w:val="4"/>
        </w:numPr>
        <w:jc w:val="both"/>
      </w:pPr>
      <w:r w:rsidRPr="00A55254">
        <w:rPr>
          <w:rFonts w:ascii="Times New Roman" w:eastAsia="Times New Roman" w:hAnsi="Times New Roman" w:cs="Times New Roman"/>
          <w:sz w:val="20"/>
          <w:szCs w:val="20"/>
        </w:rPr>
        <w:t xml:space="preserve">The Grantee will comply with all provisions of Executive Order 11246 of September 24, 1965, and of the rules, regulations, and relevant orders of the Secretary of Labor. </w:t>
      </w:r>
    </w:p>
    <w:p w14:paraId="134400A1" w14:textId="77777777" w:rsidR="002B2AD0" w:rsidRPr="00A55254" w:rsidRDefault="002B2AD0">
      <w:pPr>
        <w:widowControl/>
        <w:numPr>
          <w:ilvl w:val="2"/>
          <w:numId w:val="4"/>
        </w:numPr>
        <w:jc w:val="both"/>
      </w:pPr>
      <w:r w:rsidRPr="00A55254">
        <w:rPr>
          <w:rFonts w:ascii="Times New Roman" w:eastAsia="Times New Roman" w:hAnsi="Times New Roman" w:cs="Times New Roman"/>
          <w:sz w:val="20"/>
          <w:szCs w:val="20"/>
        </w:rPr>
        <w:t xml:space="preserve">The Grantee will furnish all information and reports required by Executive Order 11246 of September 24, 1965, and by rules, regulations, and orders of the Secretary of Labor, or pursuant thereto, and will permit access to his books, records, and accounts by the administering agency and the Secretary of Labor for purposes of investigation to ascertain compliance with such rules, regulations, and orders. </w:t>
      </w:r>
    </w:p>
    <w:p w14:paraId="32D8DBB8" w14:textId="77777777" w:rsidR="002B2AD0" w:rsidRPr="00A55254" w:rsidRDefault="002B2AD0">
      <w:pPr>
        <w:widowControl/>
        <w:numPr>
          <w:ilvl w:val="2"/>
          <w:numId w:val="4"/>
        </w:numPr>
        <w:jc w:val="both"/>
      </w:pPr>
      <w:r w:rsidRPr="00A55254">
        <w:rPr>
          <w:rFonts w:ascii="Times New Roman" w:eastAsia="Times New Roman" w:hAnsi="Times New Roman" w:cs="Times New Roman"/>
          <w:sz w:val="20"/>
          <w:szCs w:val="20"/>
        </w:rPr>
        <w:t xml:space="preserve">In the event of the Grantee’s noncompliance with the nondiscrimination clauses of this contract or with any of the said rules, regulations, or orders, this contract may be canceled, terminated, or suspended in whole or in part and the Grantee may be declared ineligible for further Government contracts or federally assisted </w:t>
      </w:r>
      <w:r w:rsidRPr="00A55254">
        <w:rPr>
          <w:rFonts w:ascii="Times New Roman" w:eastAsia="Times New Roman" w:hAnsi="Times New Roman" w:cs="Times New Roman"/>
          <w:sz w:val="20"/>
          <w:szCs w:val="20"/>
        </w:rPr>
        <w:lastRenderedPageBreak/>
        <w:t xml:space="preserve">construction contracts in accordance with procedures authorized in Executive Order 11246 of September 24, 1965, and such other sanctions may be imposed and remedies invoked as provided in Executive Order 11246 of September 24, 1965, or by rule, regulation, or order of the Secretary of Labor, or as otherwise provided by law. </w:t>
      </w:r>
    </w:p>
    <w:p w14:paraId="4471FF04" w14:textId="77777777" w:rsidR="002B2AD0" w:rsidRPr="00A55254" w:rsidRDefault="002B2AD0">
      <w:pPr>
        <w:widowControl/>
        <w:numPr>
          <w:ilvl w:val="2"/>
          <w:numId w:val="4"/>
        </w:numPr>
        <w:jc w:val="both"/>
      </w:pPr>
      <w:r w:rsidRPr="00A55254">
        <w:rPr>
          <w:rFonts w:ascii="Times New Roman" w:eastAsia="Times New Roman" w:hAnsi="Times New Roman" w:cs="Times New Roman"/>
          <w:sz w:val="20"/>
          <w:szCs w:val="20"/>
        </w:rPr>
        <w:t xml:space="preserve">The Grantee will include the portion of the sentence immediately preceding paragraph 9.5.1 and the provisions of paragraphs 9.5.1 through 9.5.8 in every subcontract or purchase order unless exempted by rules, regulations, or orders of the Secretary of Labor issued pursuant to section 204 of Executive Order 11246 of September 24, 1965, so that such provisions will be binding upon each subcontractor or vendor. The Grantee will take such action with respect to any subcontract or purchase order as the administering agency may direct as a means of enforcing such provisions, including sanctions for noncompliance: </w:t>
      </w:r>
      <w:r w:rsidRPr="00A55254">
        <w:rPr>
          <w:rFonts w:ascii="Times New Roman" w:eastAsia="Times New Roman" w:hAnsi="Times New Roman" w:cs="Times New Roman"/>
          <w:i/>
          <w:sz w:val="20"/>
          <w:szCs w:val="20"/>
        </w:rPr>
        <w:t>Provided,</w:t>
      </w:r>
      <w:r w:rsidRPr="00A55254">
        <w:rPr>
          <w:rFonts w:ascii="Times New Roman" w:eastAsia="Times New Roman" w:hAnsi="Times New Roman" w:cs="Times New Roman"/>
          <w:sz w:val="20"/>
          <w:szCs w:val="20"/>
        </w:rPr>
        <w:t xml:space="preserve"> however, that in the event a Grantee becomes involved in, or is threatened with, litigation with a subcontractor or vendor as a result of such direction by the administering agency, the Grantee may request the United States to enter into such litigation to protect the interests of the United States. </w:t>
      </w:r>
    </w:p>
    <w:p w14:paraId="6451247D" w14:textId="77777777" w:rsidR="002B2AD0" w:rsidRPr="00A55254" w:rsidRDefault="002B2AD0">
      <w:pPr>
        <w:widowControl/>
        <w:numPr>
          <w:ilvl w:val="2"/>
          <w:numId w:val="4"/>
        </w:numPr>
        <w:jc w:val="both"/>
      </w:pPr>
      <w:r w:rsidRPr="00A55254">
        <w:rPr>
          <w:rFonts w:ascii="Times New Roman" w:eastAsia="Times New Roman" w:hAnsi="Times New Roman" w:cs="Times New Roman"/>
          <w:sz w:val="20"/>
          <w:szCs w:val="20"/>
        </w:rPr>
        <w:t xml:space="preserve">The Grantee further agrees that it will be bound by the above equal opportunity clause with respect to its own employment practices when it participates in federally assisted construction work: </w:t>
      </w:r>
      <w:r w:rsidRPr="00A55254">
        <w:rPr>
          <w:rFonts w:ascii="Times New Roman" w:eastAsia="Times New Roman" w:hAnsi="Times New Roman" w:cs="Times New Roman"/>
          <w:i/>
          <w:sz w:val="20"/>
          <w:szCs w:val="20"/>
        </w:rPr>
        <w:t>Provided,</w:t>
      </w:r>
      <w:r w:rsidRPr="00A55254">
        <w:rPr>
          <w:rFonts w:ascii="Times New Roman" w:eastAsia="Times New Roman" w:hAnsi="Times New Roman" w:cs="Times New Roman"/>
          <w:sz w:val="20"/>
          <w:szCs w:val="20"/>
        </w:rPr>
        <w:t xml:space="preserve"> That if the Grantee so participating is a State or local government, the above equal opportunity clause is not applicable to any agency, instrumentality or subdivision of such government which does not participate in work on or under the contract. </w:t>
      </w:r>
    </w:p>
    <w:p w14:paraId="17F1C473" w14:textId="77777777" w:rsidR="002B2AD0" w:rsidRPr="00A55254" w:rsidRDefault="002B2AD0">
      <w:pPr>
        <w:widowControl/>
        <w:numPr>
          <w:ilvl w:val="2"/>
          <w:numId w:val="4"/>
        </w:numPr>
        <w:jc w:val="both"/>
      </w:pPr>
      <w:r w:rsidRPr="00A55254">
        <w:rPr>
          <w:rFonts w:ascii="Times New Roman" w:eastAsia="Times New Roman" w:hAnsi="Times New Roman" w:cs="Times New Roman"/>
          <w:sz w:val="20"/>
          <w:szCs w:val="20"/>
        </w:rPr>
        <w:t xml:space="preserve">The Grantee agrees that it will assist and cooperate actively with the administering agency and the Secretary of Labor in obtaining the compliance of grantees and subcontractors with the equal opportunity clause and the rules, regulations, and relevant orders of the Secretary of Labor, that it will furnish the administering agency and the Secretary of Labor such information as they may require for the supervision of such compliance, and that it will otherwise assist the administering agency in the discharge of the agency's primary responsibility for securing compliance. </w:t>
      </w:r>
    </w:p>
    <w:p w14:paraId="310A3EFA" w14:textId="77777777" w:rsidR="002B2AD0" w:rsidRPr="00A55254" w:rsidRDefault="002B2AD0">
      <w:pPr>
        <w:widowControl/>
        <w:numPr>
          <w:ilvl w:val="2"/>
          <w:numId w:val="4"/>
        </w:numPr>
        <w:jc w:val="both"/>
      </w:pPr>
      <w:r w:rsidRPr="00A55254">
        <w:rPr>
          <w:rFonts w:ascii="Times New Roman" w:eastAsia="Times New Roman" w:hAnsi="Times New Roman" w:cs="Times New Roman"/>
          <w:sz w:val="20"/>
          <w:szCs w:val="20"/>
        </w:rPr>
        <w:t xml:space="preserve">The Grantee further agrees that it will refrain from entering into any contract or contract modification subject to Executive Order 11246 of September 24, 1965, with a contractor debarred from, or who has not demonstrated eligibility for, Government contracts and federally assisted construction contracts pursuant to the Executive Order and will carry out such sanctions and penalties for violation of the equal opportunity clause as may be imposed upon contractors and subcontractors by the administering agency or the Secretary of Labor pursuant to Part II, Subpart D of the Executive Order. In addition, the Grantee agrees that if it fails or refuses to comply with these undertakings, the administering agency may take any or all of the following actions: Cancel, terminate, or suspend in whole or in part this grant (contract, loan, insurance, guarantee); refrain from extending any further assistance to the applicant under the program with respect to which the failure or refund occurred until satisfactory assurance of future compliance has been received from such applicant; and refer the case to the Department of Justice for appropriate legal proceedings. </w:t>
      </w:r>
    </w:p>
    <w:p w14:paraId="711ED66F" w14:textId="77777777" w:rsidR="002B2AD0" w:rsidRPr="00A55254" w:rsidRDefault="002B2AD0">
      <w:pPr>
        <w:widowControl/>
        <w:numPr>
          <w:ilvl w:val="1"/>
          <w:numId w:val="4"/>
        </w:numPr>
        <w:pBdr>
          <w:top w:val="nil"/>
          <w:left w:val="nil"/>
          <w:bottom w:val="nil"/>
          <w:right w:val="nil"/>
          <w:between w:val="nil"/>
        </w:pBdr>
        <w:ind w:right="18"/>
        <w:jc w:val="both"/>
      </w:pPr>
      <w:r w:rsidRPr="00A55254">
        <w:rPr>
          <w:rFonts w:ascii="Times New Roman" w:eastAsia="Times New Roman" w:hAnsi="Times New Roman" w:cs="Times New Roman"/>
          <w:i/>
          <w:sz w:val="20"/>
          <w:szCs w:val="20"/>
        </w:rPr>
        <w:t xml:space="preserve">Americans with Disabilities Act. </w:t>
      </w:r>
      <w:r w:rsidRPr="00A55254">
        <w:rPr>
          <w:rFonts w:ascii="Times New Roman" w:eastAsia="Times New Roman" w:hAnsi="Times New Roman" w:cs="Times New Roman"/>
          <w:sz w:val="20"/>
          <w:szCs w:val="20"/>
        </w:rPr>
        <w:t>Grantee certifies that it shall comply with Subtitle A, title II of the Americans with Disabilities Act (ADA), 42 U.S.C. §§ 12131-12134, and Department of Justice implementing regulation, 28 C.F.R. part 35.</w:t>
      </w:r>
    </w:p>
    <w:p w14:paraId="47154374" w14:textId="77777777" w:rsidR="002B2AD0" w:rsidRPr="00A55254" w:rsidRDefault="002B2AD0">
      <w:pPr>
        <w:widowControl/>
        <w:numPr>
          <w:ilvl w:val="1"/>
          <w:numId w:val="4"/>
        </w:numPr>
        <w:pBdr>
          <w:top w:val="nil"/>
          <w:left w:val="nil"/>
          <w:bottom w:val="nil"/>
          <w:right w:val="nil"/>
          <w:between w:val="nil"/>
        </w:pBdr>
        <w:ind w:right="18"/>
        <w:jc w:val="both"/>
      </w:pPr>
      <w:r w:rsidRPr="00A55254">
        <w:rPr>
          <w:rFonts w:ascii="Times New Roman" w:eastAsia="Times New Roman" w:hAnsi="Times New Roman" w:cs="Times New Roman"/>
          <w:i/>
          <w:sz w:val="20"/>
          <w:szCs w:val="20"/>
        </w:rPr>
        <w:t>Equal Treatment for Faith Based Organizations</w:t>
      </w:r>
      <w:r w:rsidRPr="00A55254">
        <w:rPr>
          <w:rFonts w:ascii="Times New Roman" w:eastAsia="Times New Roman" w:hAnsi="Times New Roman" w:cs="Times New Roman"/>
          <w:sz w:val="20"/>
          <w:szCs w:val="20"/>
        </w:rPr>
        <w:t xml:space="preserve">. Grantee shall comply with any applicable requirements of 28 C.F.R. part 38, governing “Equal Treatment for Faith Based Organizations.” The Equal Treatment Regulation provides in part that grant awards may not be used to fund any inherently religious activities, such as worship, religious instruction, or proselytization. Grant recipients, including contractors may still engage in inherently religious activities, but such activities must be separate in time or place from the grant funded program, and participation in such activities by individuals receiving services from the Grantee or a subgrantee must be voluntary. The Equal Treatment Regulation also makes clear that organizations participating in programs funded through grant funding are not permitted to discriminate in the provision of services on the basis of a beneficiary’s religion. Notwithstanding the foregoing, faith-based organizations may, in some circumstances, consider religion as a basis for employment. </w:t>
      </w:r>
      <w:r w:rsidRPr="00A55254">
        <w:rPr>
          <w:rFonts w:ascii="Times New Roman" w:eastAsia="Times New Roman" w:hAnsi="Times New Roman" w:cs="Times New Roman"/>
          <w:i/>
          <w:sz w:val="20"/>
          <w:szCs w:val="20"/>
        </w:rPr>
        <w:t>See</w:t>
      </w:r>
      <w:r w:rsidRPr="00A55254">
        <w:rPr>
          <w:rFonts w:ascii="Times New Roman" w:eastAsia="Times New Roman" w:hAnsi="Times New Roman" w:cs="Times New Roman"/>
          <w:sz w:val="20"/>
          <w:szCs w:val="20"/>
        </w:rPr>
        <w:t xml:space="preserve"> </w:t>
      </w:r>
      <w:hyperlink r:id="rId13" w:history="1">
        <w:r w:rsidRPr="00A55254">
          <w:rPr>
            <w:rFonts w:ascii="Times New Roman" w:eastAsia="Times New Roman" w:hAnsi="Times New Roman" w:cs="Times New Roman"/>
            <w:color w:val="0000FF"/>
            <w:sz w:val="20"/>
            <w:szCs w:val="20"/>
            <w:u w:val="single"/>
          </w:rPr>
          <w:t>http://www.ojp.gov/about/ocr/equal_fbo.htm</w:t>
        </w:r>
      </w:hyperlink>
      <w:r w:rsidRPr="00A55254">
        <w:rPr>
          <w:rFonts w:ascii="Times New Roman" w:eastAsia="Times New Roman" w:hAnsi="Times New Roman" w:cs="Times New Roman"/>
          <w:sz w:val="20"/>
          <w:szCs w:val="20"/>
        </w:rPr>
        <w:t>.</w:t>
      </w:r>
    </w:p>
    <w:p w14:paraId="15C99EF9" w14:textId="77777777" w:rsidR="002B2AD0" w:rsidRPr="00A55254" w:rsidRDefault="002B2AD0">
      <w:pPr>
        <w:widowControl/>
        <w:numPr>
          <w:ilvl w:val="1"/>
          <w:numId w:val="4"/>
        </w:numPr>
        <w:pBdr>
          <w:top w:val="nil"/>
          <w:left w:val="nil"/>
          <w:bottom w:val="nil"/>
          <w:right w:val="nil"/>
          <w:between w:val="nil"/>
        </w:pBdr>
        <w:ind w:right="18"/>
        <w:jc w:val="both"/>
      </w:pPr>
      <w:r w:rsidRPr="00A55254">
        <w:rPr>
          <w:rFonts w:ascii="Times New Roman" w:eastAsia="Times New Roman" w:hAnsi="Times New Roman" w:cs="Times New Roman"/>
          <w:i/>
          <w:sz w:val="20"/>
          <w:szCs w:val="20"/>
        </w:rPr>
        <w:t>Immigration and Naturalization Service</w:t>
      </w:r>
      <w:r w:rsidRPr="00A55254">
        <w:rPr>
          <w:rFonts w:ascii="Times New Roman" w:eastAsia="Times New Roman" w:hAnsi="Times New Roman" w:cs="Times New Roman"/>
          <w:sz w:val="20"/>
          <w:szCs w:val="20"/>
        </w:rPr>
        <w:t>.</w:t>
      </w:r>
      <w:r w:rsidRPr="00A55254">
        <w:rPr>
          <w:rFonts w:ascii="Times New Roman" w:eastAsia="Times New Roman" w:hAnsi="Times New Roman" w:cs="Times New Roman"/>
          <w:b/>
          <w:sz w:val="20"/>
          <w:szCs w:val="20"/>
        </w:rPr>
        <w:t xml:space="preserve"> </w:t>
      </w:r>
      <w:r w:rsidRPr="00A55254">
        <w:rPr>
          <w:rFonts w:ascii="Times New Roman" w:eastAsia="Times New Roman" w:hAnsi="Times New Roman" w:cs="Times New Roman"/>
          <w:sz w:val="20"/>
          <w:szCs w:val="20"/>
        </w:rPr>
        <w:t>Grantee certifies that it keeps on file, as appropriate, Immigration and Naturalization Service Employment Eligibility Verification Form (I-9) forms for applicable Grantee Personnel. This form is to be used by recipients of federal funds to verify that persons are eligible to work in the United States.</w:t>
      </w:r>
    </w:p>
    <w:p w14:paraId="72E46429" w14:textId="77777777" w:rsidR="002B2AD0" w:rsidRPr="00A55254" w:rsidRDefault="002B2AD0">
      <w:pPr>
        <w:widowControl/>
        <w:numPr>
          <w:ilvl w:val="1"/>
          <w:numId w:val="4"/>
        </w:numPr>
        <w:pBdr>
          <w:top w:val="nil"/>
          <w:left w:val="nil"/>
          <w:bottom w:val="nil"/>
          <w:right w:val="nil"/>
          <w:between w:val="nil"/>
        </w:pBdr>
        <w:ind w:right="14"/>
        <w:jc w:val="both"/>
      </w:pPr>
      <w:r w:rsidRPr="00A55254">
        <w:rPr>
          <w:rFonts w:ascii="Times New Roman" w:eastAsia="Times New Roman" w:hAnsi="Times New Roman" w:cs="Times New Roman"/>
          <w:i/>
          <w:sz w:val="20"/>
          <w:szCs w:val="20"/>
        </w:rPr>
        <w:t>Contract Work Hours and Safety Standards Act (40 U.S.C. §</w:t>
      </w:r>
      <w:r w:rsidRPr="00A55254">
        <w:rPr>
          <w:rFonts w:ascii="Times New Roman" w:eastAsia="Times New Roman" w:hAnsi="Times New Roman" w:cs="Times New Roman"/>
          <w:sz w:val="20"/>
          <w:szCs w:val="20"/>
        </w:rPr>
        <w:t xml:space="preserve"> </w:t>
      </w:r>
      <w:r w:rsidRPr="00A55254">
        <w:rPr>
          <w:rFonts w:ascii="Times New Roman" w:eastAsia="Times New Roman" w:hAnsi="Times New Roman" w:cs="Times New Roman"/>
          <w:i/>
          <w:sz w:val="20"/>
          <w:szCs w:val="20"/>
        </w:rPr>
        <w:t>3701-3708)</w:t>
      </w:r>
      <w:r w:rsidRPr="00A55254">
        <w:rPr>
          <w:rFonts w:ascii="Times New Roman" w:eastAsia="Times New Roman" w:hAnsi="Times New Roman" w:cs="Times New Roman"/>
          <w:sz w:val="20"/>
          <w:szCs w:val="20"/>
        </w:rPr>
        <w:t xml:space="preserve">. Where applicable, all contracts awarded by the non-Federal entity in excess of $100,000 that involve the employment of mechanics or laborers must include a provision for compliance with 40 U.S.C. §§ 3702 and 3704, as supplemented by Department of Labor regulations (29 C.F.R. part 5). To the extent applicable, Grantee must compute the wages of every mechanic and laborer on the basis of a standard work week of 40 hours. Work in excess of the standard work week is permissible provided that the worker is compensated at a rate of not less than one and a half times the basic rate of pay for all hours worked in excess of 40 hours in the work week. The requirements of 40 U.S.C. § 3704 are applicable to construction work and provide that no laborer or mechanic must be required to work in </w:t>
      </w:r>
      <w:r w:rsidRPr="00A55254">
        <w:rPr>
          <w:rFonts w:ascii="Times New Roman" w:eastAsia="Times New Roman" w:hAnsi="Times New Roman" w:cs="Times New Roman"/>
          <w:sz w:val="20"/>
          <w:szCs w:val="20"/>
        </w:rPr>
        <w:lastRenderedPageBreak/>
        <w:t>surroundings or under working conditions which are unsanitary, hazardous or dangerous. These requirements do not apply to the purchases of supplies or materials or articles ordinarily available on the open market, or contracts for transportation or transmission of intelligence.</w:t>
      </w:r>
    </w:p>
    <w:p w14:paraId="3EE37174" w14:textId="77777777" w:rsidR="002B2AD0" w:rsidRPr="00A55254" w:rsidRDefault="002B2AD0">
      <w:pPr>
        <w:widowControl/>
        <w:numPr>
          <w:ilvl w:val="1"/>
          <w:numId w:val="4"/>
        </w:numPr>
        <w:pBdr>
          <w:top w:val="nil"/>
          <w:left w:val="nil"/>
          <w:bottom w:val="nil"/>
          <w:right w:val="nil"/>
          <w:between w:val="nil"/>
        </w:pBdr>
        <w:ind w:right="14"/>
        <w:jc w:val="both"/>
        <w:rPr>
          <w:rFonts w:ascii="Times New Roman" w:eastAsia="Times New Roman" w:hAnsi="Times New Roman" w:cs="Times New Roman"/>
          <w:sz w:val="20"/>
          <w:szCs w:val="20"/>
        </w:rPr>
      </w:pPr>
      <w:r w:rsidRPr="00A55254">
        <w:rPr>
          <w:rFonts w:ascii="Times New Roman" w:eastAsia="Times New Roman" w:hAnsi="Times New Roman" w:cs="Times New Roman"/>
          <w:i/>
          <w:sz w:val="20"/>
          <w:szCs w:val="20"/>
        </w:rPr>
        <w:t>Clean Air Act (</w:t>
      </w:r>
      <w:hyperlink r:id="rId14" w:history="1">
        <w:r w:rsidRPr="00A55254">
          <w:rPr>
            <w:rFonts w:ascii="Times New Roman" w:eastAsia="Times New Roman" w:hAnsi="Times New Roman" w:cs="Times New Roman"/>
            <w:i/>
            <w:sz w:val="20"/>
            <w:szCs w:val="20"/>
          </w:rPr>
          <w:t>42</w:t>
        </w:r>
      </w:hyperlink>
      <w:r w:rsidRPr="00A55254">
        <w:rPr>
          <w:rFonts w:ascii="Times New Roman" w:eastAsia="Times New Roman" w:hAnsi="Times New Roman" w:cs="Times New Roman"/>
          <w:i/>
          <w:sz w:val="20"/>
          <w:szCs w:val="20"/>
        </w:rPr>
        <w:t xml:space="preserve"> U.S.C. </w:t>
      </w:r>
      <w:r w:rsidRPr="00A55254">
        <w:rPr>
          <w:rFonts w:ascii="Times New Roman" w:eastAsia="Times New Roman" w:hAnsi="Times New Roman" w:cs="Times New Roman"/>
          <w:sz w:val="20"/>
          <w:szCs w:val="20"/>
        </w:rPr>
        <w:t xml:space="preserve">§§ </w:t>
      </w:r>
      <w:r w:rsidRPr="00A55254">
        <w:rPr>
          <w:rFonts w:ascii="Times New Roman" w:eastAsia="Times New Roman" w:hAnsi="Times New Roman" w:cs="Times New Roman"/>
          <w:i/>
          <w:sz w:val="20"/>
          <w:szCs w:val="20"/>
        </w:rPr>
        <w:t xml:space="preserve">7401-7671q.) and the </w:t>
      </w:r>
      <w:hyperlink r:id="rId15" w:history="1">
        <w:r w:rsidRPr="00A55254">
          <w:rPr>
            <w:rFonts w:ascii="Times New Roman" w:eastAsia="Times New Roman" w:hAnsi="Times New Roman" w:cs="Times New Roman"/>
            <w:i/>
            <w:sz w:val="20"/>
            <w:szCs w:val="20"/>
          </w:rPr>
          <w:t>Federal Water Pollution Control Act</w:t>
        </w:r>
      </w:hyperlink>
      <w:r w:rsidRPr="00A55254">
        <w:rPr>
          <w:rFonts w:ascii="Times New Roman" w:eastAsia="Times New Roman" w:hAnsi="Times New Roman" w:cs="Times New Roman"/>
          <w:i/>
          <w:sz w:val="20"/>
          <w:szCs w:val="20"/>
        </w:rPr>
        <w:t xml:space="preserve"> (</w:t>
      </w:r>
      <w:hyperlink r:id="rId16" w:history="1">
        <w:r w:rsidRPr="00A55254">
          <w:rPr>
            <w:rFonts w:ascii="Times New Roman" w:eastAsia="Times New Roman" w:hAnsi="Times New Roman" w:cs="Times New Roman"/>
            <w:i/>
            <w:sz w:val="20"/>
            <w:szCs w:val="20"/>
          </w:rPr>
          <w:t>33</w:t>
        </w:r>
      </w:hyperlink>
      <w:r w:rsidRPr="00A55254">
        <w:rPr>
          <w:rFonts w:ascii="Times New Roman" w:eastAsia="Times New Roman" w:hAnsi="Times New Roman" w:cs="Times New Roman"/>
          <w:i/>
          <w:sz w:val="20"/>
          <w:szCs w:val="20"/>
        </w:rPr>
        <w:t xml:space="preserve"> U.S.C. </w:t>
      </w:r>
      <w:r w:rsidRPr="00A55254">
        <w:rPr>
          <w:rFonts w:ascii="Times New Roman" w:eastAsia="Times New Roman" w:hAnsi="Times New Roman" w:cs="Times New Roman"/>
          <w:sz w:val="20"/>
          <w:szCs w:val="20"/>
        </w:rPr>
        <w:t xml:space="preserve">§§ </w:t>
      </w:r>
      <w:hyperlink r:id="rId17" w:history="1">
        <w:r w:rsidRPr="00A55254">
          <w:rPr>
            <w:rFonts w:ascii="Times New Roman" w:eastAsia="Times New Roman" w:hAnsi="Times New Roman" w:cs="Times New Roman"/>
            <w:i/>
            <w:sz w:val="20"/>
            <w:szCs w:val="20"/>
          </w:rPr>
          <w:t>1251</w:t>
        </w:r>
      </w:hyperlink>
      <w:r w:rsidRPr="00A55254">
        <w:rPr>
          <w:rFonts w:ascii="Times New Roman" w:eastAsia="Times New Roman" w:hAnsi="Times New Roman" w:cs="Times New Roman"/>
          <w:i/>
          <w:sz w:val="20"/>
          <w:szCs w:val="20"/>
        </w:rPr>
        <w:t>-</w:t>
      </w:r>
      <w:hyperlink r:id="rId18" w:history="1">
        <w:r w:rsidRPr="00A55254">
          <w:rPr>
            <w:rFonts w:ascii="Times New Roman" w:eastAsia="Times New Roman" w:hAnsi="Times New Roman" w:cs="Times New Roman"/>
            <w:i/>
            <w:sz w:val="20"/>
            <w:szCs w:val="20"/>
          </w:rPr>
          <w:t>1387</w:t>
        </w:r>
      </w:hyperlink>
      <w:r w:rsidRPr="00A55254">
        <w:rPr>
          <w:rFonts w:ascii="Times New Roman" w:eastAsia="Times New Roman" w:hAnsi="Times New Roman" w:cs="Times New Roman"/>
          <w:i/>
          <w:sz w:val="20"/>
          <w:szCs w:val="20"/>
        </w:rPr>
        <w:t>), as amended</w:t>
      </w:r>
      <w:r w:rsidRPr="00A55254">
        <w:rPr>
          <w:rFonts w:ascii="Times New Roman" w:eastAsia="Times New Roman" w:hAnsi="Times New Roman" w:cs="Times New Roman"/>
          <w:sz w:val="20"/>
          <w:szCs w:val="20"/>
        </w:rPr>
        <w:t>. Contracts and subgrants of amounts in excess of $150,000 must contain a provision that requires the non-Federal award to agree to comply with all applicable standards, orders or regulations issued pursuant to the Clean Air Act (</w:t>
      </w:r>
      <w:hyperlink r:id="rId19" w:history="1">
        <w:r w:rsidRPr="00A55254">
          <w:rPr>
            <w:rFonts w:ascii="Times New Roman" w:eastAsia="Times New Roman" w:hAnsi="Times New Roman" w:cs="Times New Roman"/>
            <w:sz w:val="20"/>
            <w:szCs w:val="20"/>
          </w:rPr>
          <w:t>42</w:t>
        </w:r>
      </w:hyperlink>
      <w:r w:rsidRPr="00A55254">
        <w:rPr>
          <w:rFonts w:ascii="Times New Roman" w:eastAsia="Times New Roman" w:hAnsi="Times New Roman" w:cs="Times New Roman"/>
          <w:sz w:val="20"/>
          <w:szCs w:val="20"/>
        </w:rPr>
        <w:t xml:space="preserve"> U.S.C. §§ 7401-7</w:t>
      </w:r>
      <w:hyperlink r:id="rId20" w:history="1">
        <w:r w:rsidRPr="00A55254">
          <w:rPr>
            <w:rFonts w:ascii="Times New Roman" w:eastAsia="Times New Roman" w:hAnsi="Times New Roman" w:cs="Times New Roman"/>
            <w:sz w:val="20"/>
            <w:szCs w:val="20"/>
          </w:rPr>
          <w:t>671q</w:t>
        </w:r>
      </w:hyperlink>
      <w:r w:rsidRPr="00A55254">
        <w:rPr>
          <w:rFonts w:ascii="Times New Roman" w:eastAsia="Times New Roman" w:hAnsi="Times New Roman" w:cs="Times New Roman"/>
          <w:sz w:val="20"/>
          <w:szCs w:val="20"/>
        </w:rPr>
        <w:t xml:space="preserve">) and the </w:t>
      </w:r>
      <w:hyperlink r:id="rId21" w:history="1">
        <w:r w:rsidRPr="00A55254">
          <w:rPr>
            <w:rFonts w:ascii="Times New Roman" w:eastAsia="Times New Roman" w:hAnsi="Times New Roman" w:cs="Times New Roman"/>
            <w:sz w:val="20"/>
            <w:szCs w:val="20"/>
          </w:rPr>
          <w:t>Federal Water Pollution Control Act</w:t>
        </w:r>
      </w:hyperlink>
      <w:r w:rsidRPr="00A55254">
        <w:rPr>
          <w:rFonts w:ascii="Times New Roman" w:eastAsia="Times New Roman" w:hAnsi="Times New Roman" w:cs="Times New Roman"/>
          <w:sz w:val="20"/>
          <w:szCs w:val="20"/>
        </w:rPr>
        <w:t xml:space="preserve"> as amended (</w:t>
      </w:r>
      <w:hyperlink r:id="rId22" w:history="1">
        <w:r w:rsidRPr="00A55254">
          <w:rPr>
            <w:rFonts w:ascii="Times New Roman" w:eastAsia="Times New Roman" w:hAnsi="Times New Roman" w:cs="Times New Roman"/>
            <w:sz w:val="20"/>
            <w:szCs w:val="20"/>
          </w:rPr>
          <w:t>33</w:t>
        </w:r>
      </w:hyperlink>
      <w:r w:rsidRPr="00A55254">
        <w:rPr>
          <w:rFonts w:ascii="Times New Roman" w:eastAsia="Times New Roman" w:hAnsi="Times New Roman" w:cs="Times New Roman"/>
          <w:sz w:val="20"/>
          <w:szCs w:val="20"/>
        </w:rPr>
        <w:t xml:space="preserve"> U.S.C. §§ 1251-</w:t>
      </w:r>
      <w:hyperlink r:id="rId23" w:history="1">
        <w:r w:rsidRPr="00A55254">
          <w:rPr>
            <w:rFonts w:ascii="Times New Roman" w:eastAsia="Times New Roman" w:hAnsi="Times New Roman" w:cs="Times New Roman"/>
            <w:sz w:val="20"/>
            <w:szCs w:val="20"/>
          </w:rPr>
          <w:t>1387</w:t>
        </w:r>
      </w:hyperlink>
      <w:r w:rsidRPr="00A55254">
        <w:rPr>
          <w:rFonts w:ascii="Times New Roman" w:eastAsia="Times New Roman" w:hAnsi="Times New Roman" w:cs="Times New Roman"/>
          <w:sz w:val="20"/>
          <w:szCs w:val="20"/>
        </w:rPr>
        <w:t>). Grantee agrees to comply with these Applicable Laws, violations of which must be reported to the Office and federal awarding agency and the regional office of the Environmental Protection Agency (EPA).</w:t>
      </w:r>
    </w:p>
    <w:p w14:paraId="36845305" w14:textId="77777777" w:rsidR="002B2AD0" w:rsidRPr="00A55254" w:rsidRDefault="002B2AD0">
      <w:pPr>
        <w:widowControl/>
        <w:numPr>
          <w:ilvl w:val="1"/>
          <w:numId w:val="4"/>
        </w:numPr>
        <w:pBdr>
          <w:top w:val="nil"/>
          <w:left w:val="nil"/>
          <w:bottom w:val="nil"/>
          <w:right w:val="nil"/>
          <w:between w:val="nil"/>
        </w:pBdr>
        <w:ind w:right="14"/>
        <w:jc w:val="both"/>
        <w:rPr>
          <w:color w:val="000000"/>
        </w:rPr>
      </w:pPr>
      <w:r w:rsidRPr="00A55254">
        <w:rPr>
          <w:rFonts w:ascii="Times New Roman" w:eastAsia="Times New Roman" w:hAnsi="Times New Roman" w:cs="Times New Roman"/>
          <w:i/>
          <w:color w:val="000000"/>
          <w:sz w:val="20"/>
          <w:szCs w:val="20"/>
        </w:rPr>
        <w:t>Federal Funding Accountability and Transparency Compliance</w:t>
      </w:r>
      <w:r w:rsidRPr="00A55254">
        <w:rPr>
          <w:rFonts w:ascii="Times New Roman" w:eastAsia="Times New Roman" w:hAnsi="Times New Roman" w:cs="Times New Roman"/>
          <w:color w:val="000000"/>
          <w:sz w:val="20"/>
          <w:szCs w:val="20"/>
        </w:rPr>
        <w:t>. This certification is required by the Federal Funding Accountability and Transparency Act (</w:t>
      </w:r>
      <w:r w:rsidRPr="00A55254">
        <w:rPr>
          <w:rFonts w:ascii="Times New Roman" w:eastAsia="Times New Roman" w:hAnsi="Times New Roman" w:cs="Times New Roman"/>
          <w:b/>
          <w:color w:val="000000"/>
          <w:sz w:val="20"/>
          <w:szCs w:val="20"/>
        </w:rPr>
        <w:t>“FFATA”</w:t>
      </w:r>
      <w:r w:rsidRPr="00A55254">
        <w:rPr>
          <w:rFonts w:ascii="Times New Roman" w:eastAsia="Times New Roman" w:hAnsi="Times New Roman" w:cs="Times New Roman"/>
          <w:color w:val="000000"/>
          <w:sz w:val="20"/>
          <w:szCs w:val="20"/>
        </w:rPr>
        <w:t xml:space="preserve">). FFATA requires recipients of individual federal grants equal to or greater than $25,000 and awarded on or after October 1, 2010, to report on data related to executive compensation and associated first-tier sub-grants of $25,000 or more. In accordance with 2 C.F.R. </w:t>
      </w:r>
      <w:r w:rsidRPr="00A55254">
        <w:rPr>
          <w:rFonts w:ascii="Times New Roman" w:eastAsia="Times New Roman" w:hAnsi="Times New Roman" w:cs="Times New Roman"/>
          <w:sz w:val="20"/>
          <w:szCs w:val="20"/>
        </w:rPr>
        <w:t>p</w:t>
      </w:r>
      <w:r w:rsidRPr="00A55254">
        <w:rPr>
          <w:rFonts w:ascii="Times New Roman" w:eastAsia="Times New Roman" w:hAnsi="Times New Roman" w:cs="Times New Roman"/>
          <w:color w:val="000000"/>
          <w:sz w:val="20"/>
          <w:szCs w:val="20"/>
        </w:rPr>
        <w:t>art 170 (Reporting Subaward and Executive Compensation Information), the Office must report the following information for any grant award subject to the FFATA reporting requirements:</w:t>
      </w:r>
    </w:p>
    <w:p w14:paraId="0D71C587" w14:textId="77777777" w:rsidR="002B2AD0" w:rsidRPr="00A55254" w:rsidRDefault="002B2AD0">
      <w:pPr>
        <w:widowControl/>
        <w:numPr>
          <w:ilvl w:val="2"/>
          <w:numId w:val="4"/>
        </w:numPr>
        <w:pBdr>
          <w:top w:val="nil"/>
          <w:left w:val="nil"/>
          <w:bottom w:val="nil"/>
          <w:right w:val="nil"/>
          <w:between w:val="nil"/>
        </w:pBdr>
        <w:ind w:left="2880" w:right="14"/>
        <w:jc w:val="both"/>
        <w:rPr>
          <w:color w:val="000000"/>
        </w:rPr>
      </w:pPr>
      <w:r w:rsidRPr="00A55254">
        <w:rPr>
          <w:rFonts w:ascii="Times New Roman" w:eastAsia="Times New Roman" w:hAnsi="Times New Roman" w:cs="Times New Roman"/>
          <w:color w:val="000000"/>
          <w:sz w:val="20"/>
          <w:szCs w:val="20"/>
        </w:rPr>
        <w:t>Name of entity;</w:t>
      </w:r>
    </w:p>
    <w:p w14:paraId="60B3964C" w14:textId="77777777" w:rsidR="002B2AD0" w:rsidRPr="00A55254" w:rsidRDefault="002B2AD0">
      <w:pPr>
        <w:widowControl/>
        <w:numPr>
          <w:ilvl w:val="2"/>
          <w:numId w:val="4"/>
        </w:numPr>
        <w:pBdr>
          <w:top w:val="nil"/>
          <w:left w:val="nil"/>
          <w:bottom w:val="nil"/>
          <w:right w:val="nil"/>
          <w:between w:val="nil"/>
        </w:pBdr>
        <w:ind w:left="2880" w:right="14"/>
        <w:jc w:val="both"/>
        <w:rPr>
          <w:color w:val="000000"/>
        </w:rPr>
      </w:pPr>
      <w:r w:rsidRPr="00A55254">
        <w:rPr>
          <w:rFonts w:ascii="Times New Roman" w:eastAsia="Times New Roman" w:hAnsi="Times New Roman" w:cs="Times New Roman"/>
          <w:color w:val="000000"/>
          <w:sz w:val="20"/>
          <w:szCs w:val="20"/>
        </w:rPr>
        <w:t>Amount of award;</w:t>
      </w:r>
    </w:p>
    <w:p w14:paraId="6499BBAC" w14:textId="77777777" w:rsidR="002B2AD0" w:rsidRPr="00A55254" w:rsidRDefault="002B2AD0">
      <w:pPr>
        <w:widowControl/>
        <w:numPr>
          <w:ilvl w:val="2"/>
          <w:numId w:val="4"/>
        </w:numPr>
        <w:pBdr>
          <w:top w:val="nil"/>
          <w:left w:val="nil"/>
          <w:bottom w:val="nil"/>
          <w:right w:val="nil"/>
          <w:between w:val="nil"/>
        </w:pBdr>
        <w:ind w:left="2880" w:right="14"/>
        <w:jc w:val="both"/>
        <w:rPr>
          <w:color w:val="000000"/>
        </w:rPr>
      </w:pPr>
      <w:r w:rsidRPr="00A55254">
        <w:rPr>
          <w:rFonts w:ascii="Times New Roman" w:eastAsia="Times New Roman" w:hAnsi="Times New Roman" w:cs="Times New Roman"/>
          <w:color w:val="000000"/>
          <w:sz w:val="20"/>
          <w:szCs w:val="20"/>
        </w:rPr>
        <w:t>Funding agency;</w:t>
      </w:r>
    </w:p>
    <w:p w14:paraId="78C19C0F" w14:textId="77777777" w:rsidR="002B2AD0" w:rsidRPr="00A55254" w:rsidRDefault="002B2AD0">
      <w:pPr>
        <w:widowControl/>
        <w:numPr>
          <w:ilvl w:val="2"/>
          <w:numId w:val="4"/>
        </w:numPr>
        <w:pBdr>
          <w:top w:val="nil"/>
          <w:left w:val="nil"/>
          <w:bottom w:val="nil"/>
          <w:right w:val="nil"/>
          <w:between w:val="nil"/>
        </w:pBdr>
        <w:ind w:left="2880" w:right="14"/>
        <w:jc w:val="both"/>
        <w:rPr>
          <w:color w:val="000000"/>
        </w:rPr>
      </w:pPr>
      <w:r w:rsidRPr="00A55254">
        <w:rPr>
          <w:rFonts w:ascii="Times New Roman" w:eastAsia="Times New Roman" w:hAnsi="Times New Roman" w:cs="Times New Roman"/>
          <w:color w:val="000000"/>
          <w:sz w:val="20"/>
          <w:szCs w:val="20"/>
        </w:rPr>
        <w:t>NAICS code for contracts / CFDA program number for grants;</w:t>
      </w:r>
    </w:p>
    <w:p w14:paraId="368CDED7" w14:textId="77777777" w:rsidR="002B2AD0" w:rsidRPr="00A55254" w:rsidRDefault="002B2AD0">
      <w:pPr>
        <w:widowControl/>
        <w:numPr>
          <w:ilvl w:val="2"/>
          <w:numId w:val="4"/>
        </w:numPr>
        <w:pBdr>
          <w:top w:val="nil"/>
          <w:left w:val="nil"/>
          <w:bottom w:val="nil"/>
          <w:right w:val="nil"/>
          <w:between w:val="nil"/>
        </w:pBdr>
        <w:ind w:left="2880" w:right="14"/>
        <w:jc w:val="both"/>
        <w:rPr>
          <w:color w:val="000000"/>
        </w:rPr>
      </w:pPr>
      <w:r w:rsidRPr="00A55254">
        <w:rPr>
          <w:rFonts w:ascii="Times New Roman" w:eastAsia="Times New Roman" w:hAnsi="Times New Roman" w:cs="Times New Roman"/>
          <w:color w:val="000000"/>
          <w:sz w:val="20"/>
          <w:szCs w:val="20"/>
        </w:rPr>
        <w:t>Program source;</w:t>
      </w:r>
    </w:p>
    <w:p w14:paraId="554DAD74" w14:textId="77777777" w:rsidR="002B2AD0" w:rsidRPr="00A55254" w:rsidRDefault="002B2AD0">
      <w:pPr>
        <w:widowControl/>
        <w:numPr>
          <w:ilvl w:val="2"/>
          <w:numId w:val="4"/>
        </w:numPr>
        <w:pBdr>
          <w:top w:val="nil"/>
          <w:left w:val="nil"/>
          <w:bottom w:val="nil"/>
          <w:right w:val="nil"/>
          <w:between w:val="nil"/>
        </w:pBdr>
        <w:ind w:left="2880" w:right="14"/>
        <w:jc w:val="both"/>
        <w:rPr>
          <w:color w:val="000000"/>
        </w:rPr>
      </w:pPr>
      <w:r w:rsidRPr="00A55254">
        <w:rPr>
          <w:rFonts w:ascii="Times New Roman" w:eastAsia="Times New Roman" w:hAnsi="Times New Roman" w:cs="Times New Roman"/>
          <w:color w:val="000000"/>
          <w:sz w:val="20"/>
          <w:szCs w:val="20"/>
        </w:rPr>
        <w:t>Award title descriptive of the purpose of the funding action;</w:t>
      </w:r>
    </w:p>
    <w:p w14:paraId="200422B2" w14:textId="77777777" w:rsidR="002B2AD0" w:rsidRPr="00A55254" w:rsidRDefault="002B2AD0">
      <w:pPr>
        <w:widowControl/>
        <w:numPr>
          <w:ilvl w:val="2"/>
          <w:numId w:val="4"/>
        </w:numPr>
        <w:pBdr>
          <w:top w:val="nil"/>
          <w:left w:val="nil"/>
          <w:bottom w:val="nil"/>
          <w:right w:val="nil"/>
          <w:between w:val="nil"/>
        </w:pBdr>
        <w:ind w:left="2880" w:right="14"/>
        <w:jc w:val="both"/>
        <w:rPr>
          <w:color w:val="000000"/>
        </w:rPr>
      </w:pPr>
      <w:r w:rsidRPr="00A55254">
        <w:rPr>
          <w:rFonts w:ascii="Times New Roman" w:eastAsia="Times New Roman" w:hAnsi="Times New Roman" w:cs="Times New Roman"/>
          <w:color w:val="000000"/>
          <w:sz w:val="20"/>
          <w:szCs w:val="20"/>
        </w:rPr>
        <w:t>Location of the entity;</w:t>
      </w:r>
    </w:p>
    <w:p w14:paraId="59B3BB30" w14:textId="77777777" w:rsidR="002B2AD0" w:rsidRPr="00A55254" w:rsidRDefault="002B2AD0">
      <w:pPr>
        <w:widowControl/>
        <w:numPr>
          <w:ilvl w:val="2"/>
          <w:numId w:val="4"/>
        </w:numPr>
        <w:pBdr>
          <w:top w:val="nil"/>
          <w:left w:val="nil"/>
          <w:bottom w:val="nil"/>
          <w:right w:val="nil"/>
          <w:between w:val="nil"/>
        </w:pBdr>
        <w:ind w:left="2880" w:right="14"/>
        <w:jc w:val="both"/>
        <w:rPr>
          <w:color w:val="000000"/>
        </w:rPr>
      </w:pPr>
      <w:r w:rsidRPr="00A55254">
        <w:rPr>
          <w:rFonts w:ascii="Times New Roman" w:eastAsia="Times New Roman" w:hAnsi="Times New Roman" w:cs="Times New Roman"/>
          <w:sz w:val="20"/>
          <w:szCs w:val="20"/>
        </w:rPr>
        <w:t>Principal</w:t>
      </w:r>
      <w:r w:rsidRPr="00A55254">
        <w:rPr>
          <w:rFonts w:ascii="Times New Roman" w:eastAsia="Times New Roman" w:hAnsi="Times New Roman" w:cs="Times New Roman"/>
          <w:color w:val="000000"/>
          <w:sz w:val="20"/>
          <w:szCs w:val="20"/>
        </w:rPr>
        <w:t xml:space="preserve"> place of performance;</w:t>
      </w:r>
    </w:p>
    <w:p w14:paraId="5F2106F0" w14:textId="77777777" w:rsidR="002B2AD0" w:rsidRPr="00A55254" w:rsidRDefault="002B2AD0">
      <w:pPr>
        <w:widowControl/>
        <w:numPr>
          <w:ilvl w:val="2"/>
          <w:numId w:val="4"/>
        </w:numPr>
        <w:pBdr>
          <w:top w:val="nil"/>
          <w:left w:val="nil"/>
          <w:bottom w:val="nil"/>
          <w:right w:val="nil"/>
          <w:between w:val="nil"/>
        </w:pBdr>
        <w:ind w:left="2880" w:right="14"/>
        <w:jc w:val="both"/>
        <w:rPr>
          <w:color w:val="000000"/>
        </w:rPr>
      </w:pPr>
      <w:r w:rsidRPr="00A55254">
        <w:rPr>
          <w:rFonts w:ascii="Times New Roman" w:eastAsia="Times New Roman" w:hAnsi="Times New Roman" w:cs="Times New Roman"/>
          <w:color w:val="000000"/>
          <w:sz w:val="20"/>
          <w:szCs w:val="20"/>
        </w:rPr>
        <w:t>Unique identifier of the entity (DUNS #);</w:t>
      </w:r>
    </w:p>
    <w:p w14:paraId="1114119D" w14:textId="77777777" w:rsidR="002B2AD0" w:rsidRPr="00A55254" w:rsidRDefault="002B2AD0">
      <w:pPr>
        <w:widowControl/>
        <w:numPr>
          <w:ilvl w:val="2"/>
          <w:numId w:val="4"/>
        </w:numPr>
        <w:pBdr>
          <w:top w:val="nil"/>
          <w:left w:val="nil"/>
          <w:bottom w:val="nil"/>
          <w:right w:val="nil"/>
          <w:between w:val="nil"/>
        </w:pBdr>
        <w:ind w:left="2880" w:right="14"/>
        <w:jc w:val="both"/>
        <w:rPr>
          <w:color w:val="000000"/>
        </w:rPr>
      </w:pPr>
      <w:r w:rsidRPr="00A55254">
        <w:rPr>
          <w:rFonts w:ascii="Times New Roman" w:eastAsia="Times New Roman" w:hAnsi="Times New Roman" w:cs="Times New Roman"/>
          <w:color w:val="000000"/>
          <w:sz w:val="20"/>
          <w:szCs w:val="20"/>
        </w:rPr>
        <w:t>Total compensation and names of the top five executives if:</w:t>
      </w:r>
    </w:p>
    <w:p w14:paraId="49F46124" w14:textId="77777777" w:rsidR="002B2AD0" w:rsidRPr="00A55254" w:rsidRDefault="002B2AD0">
      <w:pPr>
        <w:widowControl/>
        <w:numPr>
          <w:ilvl w:val="3"/>
          <w:numId w:val="4"/>
        </w:numPr>
        <w:pBdr>
          <w:top w:val="nil"/>
          <w:left w:val="nil"/>
          <w:bottom w:val="nil"/>
          <w:right w:val="nil"/>
          <w:between w:val="nil"/>
        </w:pBdr>
        <w:ind w:left="4050" w:right="14"/>
        <w:jc w:val="both"/>
        <w:rPr>
          <w:color w:val="000000"/>
        </w:rPr>
      </w:pPr>
      <w:r w:rsidRPr="00A55254">
        <w:rPr>
          <w:rFonts w:ascii="Times New Roman" w:eastAsia="Times New Roman" w:hAnsi="Times New Roman" w:cs="Times New Roman"/>
          <w:color w:val="000000"/>
          <w:sz w:val="20"/>
          <w:szCs w:val="20"/>
        </w:rPr>
        <w:t>More than 80% of annual gross revenues are from the federal government, and those revenues are greater than $25M annually; and</w:t>
      </w:r>
    </w:p>
    <w:p w14:paraId="3F3F8941" w14:textId="77777777" w:rsidR="002B2AD0" w:rsidRPr="00A55254" w:rsidRDefault="002B2AD0">
      <w:pPr>
        <w:widowControl/>
        <w:numPr>
          <w:ilvl w:val="3"/>
          <w:numId w:val="4"/>
        </w:numPr>
        <w:pBdr>
          <w:top w:val="nil"/>
          <w:left w:val="nil"/>
          <w:bottom w:val="nil"/>
          <w:right w:val="nil"/>
          <w:between w:val="nil"/>
        </w:pBdr>
        <w:ind w:left="4050" w:right="14"/>
        <w:jc w:val="both"/>
        <w:rPr>
          <w:color w:val="000000"/>
        </w:rPr>
      </w:pPr>
      <w:r w:rsidRPr="00A55254">
        <w:rPr>
          <w:rFonts w:ascii="Times New Roman" w:eastAsia="Times New Roman" w:hAnsi="Times New Roman" w:cs="Times New Roman"/>
          <w:color w:val="000000"/>
          <w:sz w:val="20"/>
          <w:szCs w:val="20"/>
        </w:rPr>
        <w:t>Compensation information is not already available through reporting to the SEC.</w:t>
      </w:r>
    </w:p>
    <w:p w14:paraId="03816107" w14:textId="77777777" w:rsidR="002B2AD0" w:rsidRPr="00A55254" w:rsidRDefault="002B2AD0">
      <w:pPr>
        <w:widowControl/>
        <w:numPr>
          <w:ilvl w:val="2"/>
          <w:numId w:val="4"/>
        </w:numPr>
        <w:pBdr>
          <w:top w:val="nil"/>
          <w:left w:val="nil"/>
          <w:bottom w:val="nil"/>
          <w:right w:val="nil"/>
          <w:between w:val="nil"/>
        </w:pBdr>
        <w:ind w:left="2880" w:right="14"/>
        <w:jc w:val="both"/>
        <w:rPr>
          <w:color w:val="000000"/>
        </w:rPr>
      </w:pPr>
      <w:r w:rsidRPr="00A55254">
        <w:rPr>
          <w:rFonts w:ascii="Times New Roman" w:eastAsia="Times New Roman" w:hAnsi="Times New Roman" w:cs="Times New Roman"/>
          <w:sz w:val="20"/>
          <w:szCs w:val="20"/>
        </w:rPr>
        <w:t>Grantees</w:t>
      </w:r>
      <w:r w:rsidRPr="00A55254">
        <w:rPr>
          <w:rFonts w:ascii="Times New Roman" w:eastAsia="Times New Roman" w:hAnsi="Times New Roman" w:cs="Times New Roman"/>
          <w:color w:val="000000"/>
          <w:sz w:val="20"/>
          <w:szCs w:val="20"/>
        </w:rPr>
        <w:t xml:space="preserve"> must submit FFATA required data by the end of the month, plus 30 days, in which the award or any subsequent award amendment is made.</w:t>
      </w:r>
    </w:p>
    <w:p w14:paraId="1573F7ED" w14:textId="77777777" w:rsidR="002B2AD0" w:rsidRPr="00A55254" w:rsidRDefault="002B2AD0">
      <w:pPr>
        <w:widowControl/>
        <w:numPr>
          <w:ilvl w:val="2"/>
          <w:numId w:val="4"/>
        </w:numPr>
        <w:pBdr>
          <w:top w:val="nil"/>
          <w:left w:val="nil"/>
          <w:bottom w:val="nil"/>
          <w:right w:val="nil"/>
          <w:between w:val="nil"/>
        </w:pBdr>
        <w:ind w:left="2880" w:right="14"/>
        <w:jc w:val="both"/>
        <w:rPr>
          <w:color w:val="000000"/>
        </w:rPr>
      </w:pPr>
      <w:r w:rsidRPr="00A55254">
        <w:rPr>
          <w:rFonts w:ascii="Times New Roman" w:eastAsia="Times New Roman" w:hAnsi="Times New Roman" w:cs="Times New Roman"/>
          <w:color w:val="000000"/>
          <w:sz w:val="20"/>
          <w:szCs w:val="20"/>
        </w:rPr>
        <w:t>Grantee certifies the following:</w:t>
      </w:r>
    </w:p>
    <w:p w14:paraId="1CFB0349" w14:textId="77777777" w:rsidR="002B2AD0" w:rsidRPr="00A55254" w:rsidRDefault="002B2AD0">
      <w:pPr>
        <w:widowControl/>
        <w:numPr>
          <w:ilvl w:val="3"/>
          <w:numId w:val="4"/>
        </w:numPr>
        <w:pBdr>
          <w:top w:val="nil"/>
          <w:left w:val="nil"/>
          <w:bottom w:val="nil"/>
          <w:right w:val="nil"/>
          <w:between w:val="nil"/>
        </w:pBdr>
        <w:ind w:left="4050" w:right="14"/>
        <w:jc w:val="both"/>
        <w:rPr>
          <w:color w:val="000000"/>
        </w:rPr>
      </w:pPr>
      <w:r w:rsidRPr="00A55254">
        <w:rPr>
          <w:rFonts w:ascii="Times New Roman" w:eastAsia="Times New Roman" w:hAnsi="Times New Roman" w:cs="Times New Roman"/>
          <w:color w:val="000000"/>
          <w:sz w:val="20"/>
          <w:szCs w:val="20"/>
        </w:rPr>
        <w:t>Grantee agrees to comply with the provisions of FFATA;</w:t>
      </w:r>
    </w:p>
    <w:p w14:paraId="64B9C63C" w14:textId="77777777" w:rsidR="002B2AD0" w:rsidRPr="00555EEF" w:rsidRDefault="002B2AD0">
      <w:pPr>
        <w:widowControl/>
        <w:numPr>
          <w:ilvl w:val="3"/>
          <w:numId w:val="4"/>
        </w:numPr>
        <w:pBdr>
          <w:top w:val="nil"/>
          <w:left w:val="nil"/>
          <w:bottom w:val="nil"/>
          <w:right w:val="nil"/>
          <w:between w:val="nil"/>
        </w:pBdr>
        <w:ind w:left="4050" w:right="14"/>
        <w:jc w:val="both"/>
        <w:rPr>
          <w:color w:val="000000"/>
        </w:rPr>
      </w:pPr>
      <w:r w:rsidRPr="00A55254">
        <w:rPr>
          <w:rFonts w:ascii="Times New Roman" w:eastAsia="Times New Roman" w:hAnsi="Times New Roman" w:cs="Times New Roman"/>
          <w:color w:val="000000"/>
          <w:sz w:val="20"/>
          <w:szCs w:val="20"/>
        </w:rPr>
        <w:t xml:space="preserve">Grantee agrees to provide needed information as outlined above to the Office within the timelines identified above, or upon request by the Office, as is necessary to </w:t>
      </w:r>
      <w:r w:rsidRPr="00FD4AAF">
        <w:rPr>
          <w:rFonts w:ascii="Times New Roman" w:eastAsia="Times New Roman" w:hAnsi="Times New Roman" w:cs="Times New Roman"/>
          <w:color w:val="000000"/>
          <w:sz w:val="20"/>
          <w:szCs w:val="20"/>
        </w:rPr>
        <w:t>facilitate the Office’s compliance with FFATA.</w:t>
      </w:r>
    </w:p>
    <w:p w14:paraId="45F6C6E9" w14:textId="772345C6" w:rsidR="002B2AD0" w:rsidRPr="00582CCD" w:rsidRDefault="002B2AD0">
      <w:pPr>
        <w:widowControl/>
        <w:numPr>
          <w:ilvl w:val="1"/>
          <w:numId w:val="4"/>
        </w:numPr>
        <w:pBdr>
          <w:top w:val="nil"/>
          <w:left w:val="nil"/>
          <w:bottom w:val="nil"/>
          <w:right w:val="nil"/>
          <w:between w:val="nil"/>
        </w:pBdr>
        <w:ind w:right="14"/>
        <w:jc w:val="both"/>
        <w:rPr>
          <w:ins w:id="190" w:author="Alston &amp; Bird" w:date="2021-11-30T23:52:00Z"/>
          <w:highlight w:val="yellow"/>
        </w:rPr>
      </w:pPr>
      <w:r w:rsidRPr="00A55254">
        <w:rPr>
          <w:rFonts w:ascii="Times New Roman" w:eastAsia="Times New Roman" w:hAnsi="Times New Roman" w:cs="Times New Roman"/>
          <w:i/>
          <w:sz w:val="20"/>
          <w:szCs w:val="20"/>
        </w:rPr>
        <w:t xml:space="preserve">Davis-Bacon Act/Copeland Act. </w:t>
      </w:r>
      <w:r w:rsidRPr="00A55254">
        <w:rPr>
          <w:rFonts w:ascii="Times New Roman" w:eastAsia="Times New Roman" w:hAnsi="Times New Roman" w:cs="Times New Roman"/>
          <w:sz w:val="20"/>
          <w:szCs w:val="20"/>
        </w:rPr>
        <w:t>When required by Federal program legislation,</w:t>
      </w:r>
      <w:r>
        <w:rPr>
          <w:rFonts w:ascii="Times New Roman" w:eastAsia="Times New Roman" w:hAnsi="Times New Roman" w:cs="Times New Roman"/>
          <w:sz w:val="20"/>
          <w:szCs w:val="20"/>
          <w:vertAlign w:val="superscript"/>
        </w:rPr>
        <w:footnoteReference w:id="1"/>
      </w:r>
      <w:r w:rsidRPr="00A55254">
        <w:rPr>
          <w:rFonts w:ascii="Times New Roman" w:eastAsia="Times New Roman" w:hAnsi="Times New Roman" w:cs="Times New Roman"/>
          <w:sz w:val="20"/>
          <w:szCs w:val="20"/>
        </w:rPr>
        <w:t xml:space="preserve"> all prime construction contracts in excess of $2,000 awarded by non-Federal entities must include a provision for compliance with the Davis-Bacon Act (40 U.S.C. §§ 3141-3144, and 3146-3148) as supplemented by Department of Labor regulations (29 C.F.R. part 5, “Labor Standards Provisions Applicable to Contracts Covering Federally Financed and Assisted Construction”). In accordance with the statute, </w:t>
      </w:r>
      <w:ins w:id="191" w:author="Tinsley, Siobhan (CCI-Atlanta-LD)" w:date="2021-12-01T18:22:00Z">
        <w:r w:rsidR="00FD4AAF">
          <w:rPr>
            <w:rFonts w:ascii="Times New Roman" w:eastAsia="Times New Roman" w:hAnsi="Times New Roman" w:cs="Times New Roman"/>
            <w:sz w:val="20"/>
            <w:szCs w:val="20"/>
          </w:rPr>
          <w:t xml:space="preserve">if required under applicable law, </w:t>
        </w:r>
      </w:ins>
      <w:r w:rsidRPr="00A55254">
        <w:rPr>
          <w:rFonts w:ascii="Times New Roman" w:eastAsia="Times New Roman" w:hAnsi="Times New Roman" w:cs="Times New Roman"/>
          <w:sz w:val="20"/>
          <w:szCs w:val="20"/>
        </w:rPr>
        <w:t xml:space="preserve">contractors/grantees must be required to pay wages to laborers and mechanics at a rate not less than the prevailing wages specified in a wage determination made by the Secretary of Labor. In addition, </w:t>
      </w:r>
      <w:ins w:id="192" w:author="Tinsley, Siobhan (CCI-Atlanta-LD)" w:date="2021-12-01T18:22:00Z">
        <w:r w:rsidR="00FD4AAF">
          <w:rPr>
            <w:rFonts w:ascii="Times New Roman" w:eastAsia="Times New Roman" w:hAnsi="Times New Roman" w:cs="Times New Roman"/>
            <w:sz w:val="20"/>
            <w:szCs w:val="20"/>
          </w:rPr>
          <w:t xml:space="preserve">if required under applicable law, </w:t>
        </w:r>
      </w:ins>
      <w:r w:rsidRPr="00A55254">
        <w:rPr>
          <w:rFonts w:ascii="Times New Roman" w:eastAsia="Times New Roman" w:hAnsi="Times New Roman" w:cs="Times New Roman"/>
          <w:sz w:val="20"/>
          <w:szCs w:val="20"/>
        </w:rPr>
        <w:t>contractors/grantees must be required to pay wages not less than once a week. The non-Federal entity must place a copy of the current prevailing wage determination issued by the Department of Labor in each solicitation</w:t>
      </w:r>
      <w:ins w:id="193" w:author="Tinsley, Siobhan (CCI-Atlanta-LD)" w:date="2021-12-01T18:22:00Z">
        <w:r w:rsidR="00FD4AAF">
          <w:rPr>
            <w:rFonts w:ascii="Times New Roman" w:eastAsia="Times New Roman" w:hAnsi="Times New Roman" w:cs="Times New Roman"/>
            <w:sz w:val="20"/>
            <w:szCs w:val="20"/>
          </w:rPr>
          <w:t xml:space="preserve"> if required </w:t>
        </w:r>
      </w:ins>
      <w:ins w:id="194" w:author="Tinsley, Siobhan (CCI-Atlanta-LD)" w:date="2021-12-01T18:23:00Z">
        <w:r w:rsidR="00FD4AAF">
          <w:rPr>
            <w:rFonts w:ascii="Times New Roman" w:eastAsia="Times New Roman" w:hAnsi="Times New Roman" w:cs="Times New Roman"/>
            <w:sz w:val="20"/>
            <w:szCs w:val="20"/>
          </w:rPr>
          <w:t>under applicable law</w:t>
        </w:r>
      </w:ins>
      <w:r w:rsidRPr="00A55254">
        <w:rPr>
          <w:rFonts w:ascii="Times New Roman" w:eastAsia="Times New Roman" w:hAnsi="Times New Roman" w:cs="Times New Roman"/>
          <w:sz w:val="20"/>
          <w:szCs w:val="20"/>
        </w:rPr>
        <w:t>. The decision to award a contract/grant or subcontract must be conditioned upon the acceptance of the wage determination</w:t>
      </w:r>
      <w:ins w:id="195" w:author="Tinsley, Siobhan (CCI-Atlanta-LD)" w:date="2021-12-01T18:23:00Z">
        <w:r w:rsidR="00FD4AAF">
          <w:rPr>
            <w:rFonts w:ascii="Times New Roman" w:eastAsia="Times New Roman" w:hAnsi="Times New Roman" w:cs="Times New Roman"/>
            <w:sz w:val="20"/>
            <w:szCs w:val="20"/>
          </w:rPr>
          <w:t xml:space="preserve"> if required under applicable law</w:t>
        </w:r>
      </w:ins>
      <w:r w:rsidRPr="00A55254">
        <w:rPr>
          <w:rFonts w:ascii="Times New Roman" w:eastAsia="Times New Roman" w:hAnsi="Times New Roman" w:cs="Times New Roman"/>
          <w:sz w:val="20"/>
          <w:szCs w:val="20"/>
        </w:rPr>
        <w:t>. The non-Federal entity must report all suspected or reported violations to the Federal awarding agency</w:t>
      </w:r>
      <w:ins w:id="196" w:author="Tinsley, Siobhan (CCI-Atlanta-LD)" w:date="2021-12-01T18:23:00Z">
        <w:r w:rsidR="00FD4AAF">
          <w:rPr>
            <w:rFonts w:ascii="Times New Roman" w:eastAsia="Times New Roman" w:hAnsi="Times New Roman" w:cs="Times New Roman"/>
            <w:sz w:val="20"/>
            <w:szCs w:val="20"/>
          </w:rPr>
          <w:t xml:space="preserve"> if required under applicable law</w:t>
        </w:r>
      </w:ins>
      <w:r w:rsidRPr="00A55254">
        <w:rPr>
          <w:rFonts w:ascii="Times New Roman" w:eastAsia="Times New Roman" w:hAnsi="Times New Roman" w:cs="Times New Roman"/>
          <w:sz w:val="20"/>
          <w:szCs w:val="20"/>
        </w:rPr>
        <w:t xml:space="preserve">. The contracts/grants must also include a provision for compliance with the Copeland “Anti-Kickback” Act (40 U.S.C. § 3145), as supplemented by Department of Labor regulations (29 C.F.R. part 3, “Contractors and Subcontractors on Public </w:t>
      </w:r>
      <w:r w:rsidRPr="00A55254">
        <w:rPr>
          <w:rFonts w:ascii="Times New Roman" w:eastAsia="Times New Roman" w:hAnsi="Times New Roman" w:cs="Times New Roman"/>
          <w:sz w:val="20"/>
          <w:szCs w:val="20"/>
        </w:rPr>
        <w:lastRenderedPageBreak/>
        <w:t>Building or Public Work Financed in Whole or in Part by Loans or Grants from the United States”). The Act provides that each contractor/grantee or subrecipient must be prohibited from inducing, by any means, any person employed in the construction, completion, or repair of public work, to give up any part of the compensation to which he or she is otherwise entitled. The non-Federal entity must report all suspected or reported violations to the Federal awarding agency.</w:t>
      </w:r>
    </w:p>
    <w:p w14:paraId="2739ADB1" w14:textId="77777777" w:rsidR="002B2AD0" w:rsidRPr="00582CCD" w:rsidRDefault="002B2AD0" w:rsidP="002B2AD0">
      <w:pPr>
        <w:widowControl/>
        <w:numPr>
          <w:ilvl w:val="2"/>
          <w:numId w:val="4"/>
        </w:numPr>
        <w:pBdr>
          <w:top w:val="nil"/>
          <w:left w:val="nil"/>
          <w:bottom w:val="nil"/>
          <w:right w:val="nil"/>
          <w:between w:val="nil"/>
        </w:pBdr>
        <w:ind w:right="14"/>
        <w:jc w:val="both"/>
        <w:rPr>
          <w:rFonts w:ascii="Times New Roman" w:hAnsi="Times New Roman" w:cs="Times New Roman"/>
          <w:sz w:val="20"/>
          <w:szCs w:val="20"/>
          <w:highlight w:val="yellow"/>
        </w:rPr>
      </w:pPr>
      <w:ins w:id="197" w:author="Belkin, Jeff" w:date="2021-12-01T09:33:00Z">
        <w:r>
          <w:rPr>
            <w:rFonts w:ascii="Times New Roman" w:eastAsia="Times New Roman" w:hAnsi="Times New Roman" w:cs="Times New Roman"/>
            <w:sz w:val="20"/>
            <w:szCs w:val="20"/>
          </w:rPr>
          <w:t xml:space="preserve">Notwithstanding the foregoing, </w:t>
        </w:r>
      </w:ins>
      <w:ins w:id="198" w:author="Alston &amp; Bird" w:date="2021-11-30T23:53:00Z">
        <w:r w:rsidRPr="00582CCD">
          <w:rPr>
            <w:rFonts w:ascii="Times New Roman" w:eastAsia="Times New Roman" w:hAnsi="Times New Roman" w:cs="Times New Roman"/>
            <w:sz w:val="20"/>
            <w:szCs w:val="20"/>
          </w:rPr>
          <w:t>Grantee</w:t>
        </w:r>
      </w:ins>
      <w:ins w:id="199" w:author="Alston &amp; Bird" w:date="2021-11-30T23:52:00Z">
        <w:r w:rsidRPr="00582CCD">
          <w:rPr>
            <w:rFonts w:ascii="Times New Roman" w:eastAsia="Times New Roman" w:hAnsi="Times New Roman" w:cs="Times New Roman"/>
            <w:sz w:val="20"/>
            <w:szCs w:val="20"/>
          </w:rPr>
          <w:t xml:space="preserve"> assumes that the Davis Bacon Act </w:t>
        </w:r>
      </w:ins>
      <w:ins w:id="200" w:author="Belkin, Jeff" w:date="2021-12-01T09:33:00Z">
        <w:r>
          <w:rPr>
            <w:rFonts w:ascii="Times New Roman" w:eastAsia="Times New Roman" w:hAnsi="Times New Roman" w:cs="Times New Roman"/>
            <w:sz w:val="20"/>
            <w:szCs w:val="20"/>
          </w:rPr>
          <w:t>does</w:t>
        </w:r>
      </w:ins>
      <w:ins w:id="201" w:author="Alston &amp; Bird" w:date="2021-11-30T23:52:00Z">
        <w:r w:rsidRPr="00582CCD">
          <w:rPr>
            <w:rFonts w:ascii="Times New Roman" w:eastAsia="Times New Roman" w:hAnsi="Times New Roman" w:cs="Times New Roman"/>
            <w:sz w:val="20"/>
            <w:szCs w:val="20"/>
          </w:rPr>
          <w:t xml:space="preserve"> not apply</w:t>
        </w:r>
      </w:ins>
      <w:ins w:id="202" w:author="Belkin, Jeff" w:date="2021-12-01T09:33:00Z">
        <w:r>
          <w:rPr>
            <w:rFonts w:ascii="Times New Roman" w:eastAsia="Times New Roman" w:hAnsi="Times New Roman" w:cs="Times New Roman"/>
            <w:sz w:val="20"/>
            <w:szCs w:val="20"/>
          </w:rPr>
          <w:t xml:space="preserve"> to the work </w:t>
        </w:r>
      </w:ins>
      <w:ins w:id="203" w:author="Belkin, Jeff" w:date="2021-12-01T09:34:00Z">
        <w:r>
          <w:rPr>
            <w:rFonts w:ascii="Times New Roman" w:eastAsia="Times New Roman" w:hAnsi="Times New Roman" w:cs="Times New Roman"/>
            <w:sz w:val="20"/>
            <w:szCs w:val="20"/>
          </w:rPr>
          <w:t>funded in whole or in part by this Grant</w:t>
        </w:r>
      </w:ins>
      <w:ins w:id="204" w:author="Alston &amp; Bird" w:date="2021-11-30T23:52:00Z">
        <w:r w:rsidRPr="00582CCD">
          <w:rPr>
            <w:rFonts w:ascii="Times New Roman" w:eastAsia="Times New Roman" w:hAnsi="Times New Roman" w:cs="Times New Roman"/>
            <w:sz w:val="20"/>
            <w:szCs w:val="20"/>
          </w:rPr>
          <w:t xml:space="preserve">. </w:t>
        </w:r>
      </w:ins>
      <w:ins w:id="205" w:author="Belkin, Jeff" w:date="2021-12-01T09:34:00Z">
        <w:r>
          <w:rPr>
            <w:rFonts w:ascii="Times New Roman" w:eastAsia="Times New Roman" w:hAnsi="Times New Roman" w:cs="Times New Roman"/>
            <w:sz w:val="20"/>
            <w:szCs w:val="20"/>
          </w:rPr>
          <w:t xml:space="preserve">Should Davis-Bacon be determined to apply, </w:t>
        </w:r>
      </w:ins>
      <w:ins w:id="206" w:author="Alston &amp; Bird" w:date="2021-11-30T23:53:00Z">
        <w:r w:rsidRPr="00582CCD">
          <w:rPr>
            <w:rFonts w:ascii="Times New Roman" w:eastAsia="Times New Roman" w:hAnsi="Times New Roman" w:cs="Times New Roman"/>
            <w:sz w:val="20"/>
            <w:szCs w:val="20"/>
          </w:rPr>
          <w:t>Grantee</w:t>
        </w:r>
      </w:ins>
      <w:ins w:id="207" w:author="Alston &amp; Bird" w:date="2021-11-30T23:52:00Z">
        <w:r w:rsidRPr="00582CCD">
          <w:rPr>
            <w:rFonts w:ascii="Times New Roman" w:eastAsia="Times New Roman" w:hAnsi="Times New Roman" w:cs="Times New Roman"/>
            <w:sz w:val="20"/>
            <w:szCs w:val="20"/>
          </w:rPr>
          <w:t xml:space="preserve"> reserves the right to adjust </w:t>
        </w:r>
      </w:ins>
      <w:ins w:id="208" w:author="Alston &amp; Bird" w:date="2021-11-30T23:53:00Z">
        <w:r w:rsidRPr="00582CCD">
          <w:rPr>
            <w:rFonts w:ascii="Times New Roman" w:eastAsia="Times New Roman" w:hAnsi="Times New Roman" w:cs="Times New Roman"/>
            <w:sz w:val="20"/>
            <w:szCs w:val="20"/>
          </w:rPr>
          <w:t>its</w:t>
        </w:r>
      </w:ins>
      <w:ins w:id="209" w:author="Alston &amp; Bird" w:date="2021-11-30T23:52:00Z">
        <w:r w:rsidRPr="00582CCD">
          <w:rPr>
            <w:rFonts w:ascii="Times New Roman" w:eastAsia="Times New Roman" w:hAnsi="Times New Roman" w:cs="Times New Roman"/>
            <w:sz w:val="20"/>
            <w:szCs w:val="20"/>
          </w:rPr>
          <w:t xml:space="preserve"> application </w:t>
        </w:r>
      </w:ins>
      <w:ins w:id="210" w:author="Belkin, Jeff" w:date="2021-12-01T09:35:00Z">
        <w:r>
          <w:rPr>
            <w:rFonts w:ascii="Times New Roman" w:eastAsia="Times New Roman" w:hAnsi="Times New Roman" w:cs="Times New Roman"/>
            <w:sz w:val="20"/>
            <w:szCs w:val="20"/>
          </w:rPr>
          <w:t xml:space="preserve">budget and/or its funding reimbursement requests </w:t>
        </w:r>
      </w:ins>
      <w:ins w:id="211" w:author="Alston &amp; Bird" w:date="2021-11-30T23:52:00Z">
        <w:r w:rsidRPr="00582CCD">
          <w:rPr>
            <w:rFonts w:ascii="Times New Roman" w:eastAsia="Times New Roman" w:hAnsi="Times New Roman" w:cs="Times New Roman"/>
            <w:sz w:val="20"/>
            <w:szCs w:val="20"/>
          </w:rPr>
          <w:t xml:space="preserve">to reflect the increases </w:t>
        </w:r>
      </w:ins>
      <w:ins w:id="212" w:author="Alston &amp; Bird" w:date="2021-11-30T23:53:00Z">
        <w:r w:rsidRPr="00582CCD">
          <w:rPr>
            <w:rFonts w:ascii="Times New Roman" w:eastAsia="Times New Roman" w:hAnsi="Times New Roman" w:cs="Times New Roman"/>
            <w:sz w:val="20"/>
            <w:szCs w:val="20"/>
          </w:rPr>
          <w:t xml:space="preserve">in </w:t>
        </w:r>
      </w:ins>
      <w:ins w:id="213" w:author="Alston &amp; Bird" w:date="2021-11-30T23:52:00Z">
        <w:r w:rsidRPr="00582CCD">
          <w:rPr>
            <w:rFonts w:ascii="Times New Roman" w:eastAsia="Times New Roman" w:hAnsi="Times New Roman" w:cs="Times New Roman"/>
            <w:sz w:val="20"/>
            <w:szCs w:val="20"/>
          </w:rPr>
          <w:t>administrative and wages costs arising from the Act.</w:t>
        </w:r>
      </w:ins>
    </w:p>
    <w:sectPr w:rsidR="002B2AD0" w:rsidRPr="00582CCD">
      <w:headerReference w:type="even" r:id="rId24"/>
      <w:headerReference w:type="default" r:id="rId25"/>
      <w:footerReference w:type="even" r:id="rId26"/>
      <w:footerReference w:type="default" r:id="rId27"/>
      <w:headerReference w:type="first" r:id="rId28"/>
      <w:footerReference w:type="first" r:id="rId29"/>
      <w:pgSz w:w="12240" w:h="15840"/>
      <w:pgMar w:top="245" w:right="720" w:bottom="720" w:left="720" w:header="0" w:footer="2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6F1AE" w14:textId="77777777" w:rsidR="002B2AD0" w:rsidRDefault="002B2AD0">
      <w:r>
        <w:separator/>
      </w:r>
    </w:p>
  </w:endnote>
  <w:endnote w:type="continuationSeparator" w:id="0">
    <w:p w14:paraId="3C75B1DE" w14:textId="77777777" w:rsidR="002B2AD0" w:rsidRDefault="002B2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althazar">
    <w:altName w:val="Calibri"/>
    <w:charset w:val="00"/>
    <w:family w:val="auto"/>
    <w:pitch w:val="default"/>
  </w:font>
  <w:font w:name="Raleway">
    <w:charset w:val="00"/>
    <w:family w:val="auto"/>
    <w:pitch w:val="variable"/>
    <w:sig w:usb0="A00002FF" w:usb1="5000205B" w:usb2="00000000" w:usb3="00000000" w:csb0="00000197" w:csb1="00000000"/>
  </w:font>
  <w:font w:name="Roboto">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799D0" w14:textId="77777777" w:rsidR="002B2AD0" w:rsidRDefault="002B2AD0">
    <w:pPr>
      <w:pStyle w:val="DocID"/>
    </w:pPr>
    <w:bookmarkStart w:id="214" w:name="_iDocIDField6c4019a1-5805-4609-8751-ddc6"/>
    <w:r>
      <w:rPr>
        <w:noProof/>
      </w:rPr>
      <w:t>LEGAL02/41236691v1</w:t>
    </w:r>
    <w:bookmarkEnd w:id="21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6501E" w14:textId="77777777" w:rsidR="002B2AD0" w:rsidRDefault="002B2AD0" w:rsidP="002B2AD0">
    <w:pPr>
      <w:widowControl/>
      <w:ind w:left="-810" w:right="-630"/>
      <w:rPr>
        <w:rFonts w:ascii="Arial" w:eastAsia="Arial" w:hAnsi="Arial" w:cs="Arial"/>
        <w:sz w:val="4"/>
        <w:szCs w:val="4"/>
      </w:rPr>
    </w:pPr>
    <w:r>
      <w:rPr>
        <w:rFonts w:ascii="Arial" w:eastAsia="Arial" w:hAnsi="Arial" w:cs="Arial"/>
        <w:smallCaps/>
        <w:sz w:val="4"/>
        <w:szCs w:val="4"/>
      </w:rPr>
      <w:t xml:space="preserve">    </w:t>
    </w:r>
    <w:r>
      <w:rPr>
        <w:noProof/>
      </w:rPr>
      <mc:AlternateContent>
        <mc:Choice Requires="wps">
          <w:drawing>
            <wp:anchor distT="0" distB="0" distL="114300" distR="114300" simplePos="0" relativeHeight="251666432" behindDoc="0" locked="0" layoutInCell="1" hidden="0" allowOverlap="1" wp14:anchorId="57E89B6A" wp14:editId="119F1CCF">
              <wp:simplePos x="0" y="0"/>
              <wp:positionH relativeFrom="column">
                <wp:posOffset>-50799</wp:posOffset>
              </wp:positionH>
              <wp:positionV relativeFrom="paragraph">
                <wp:posOffset>0</wp:posOffset>
              </wp:positionV>
              <wp:extent cx="6911975" cy="47643"/>
              <wp:effectExtent l="0" t="0" r="0" b="0"/>
              <wp:wrapNone/>
              <wp:docPr id="20" name="Straight Arrow Connector 20"/>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a:solidFill>
                          <a:srgbClr val="00325F"/>
                        </a:solidFill>
                        <a:miter lim="8000"/>
                        <a:headEnd w="sm" len="sm"/>
                        <a:tailEnd w="sm" len="sm"/>
                      </a:ln>
                    </wps:spPr>
                    <wps:bodyPr/>
                  </wps:wsp>
                </a:graphicData>
              </a:graphic>
            </wp:anchor>
          </w:drawing>
        </mc:Choice>
        <mc:Fallback>
          <w:pict>
            <v:shapetype w14:anchorId="05A940EC" id="_x0000_t32" coordsize="21600,21600" o:spt="32" o:oned="t" path="m,l21600,21600e" filled="f">
              <v:path arrowok="t" fillok="f" o:connecttype="none"/>
              <o:lock v:ext="edit" shapetype="t"/>
            </v:shapetype>
            <v:shape id="Straight Arrow Connector 20" o:spid="_x0000_s1026" type="#_x0000_t32" style="position:absolute;margin-left:-4pt;margin-top:0;width:544.25pt;height:3.7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" strokecolor="#00325f">
              <v:stroke startarrowwidth="narrow" startarrowlength="short" endarrowwidth="narrow" endarrowlength="short" miterlimit="5243f" joinstyle="miter"/>
            </v:shape>
          </w:pict>
        </mc:Fallback>
      </mc:AlternateContent>
    </w:r>
    <w:r>
      <w:rPr>
        <w:noProof/>
      </w:rPr>
      <mc:AlternateContent>
        <mc:Choice Requires="wps">
          <w:drawing>
            <wp:anchor distT="0" distB="0" distL="114300" distR="114300" simplePos="0" relativeHeight="251668480" behindDoc="0" locked="0" layoutInCell="1" hidden="0" allowOverlap="1" wp14:anchorId="2020E8E0" wp14:editId="29928B47">
              <wp:simplePos x="0" y="0"/>
              <wp:positionH relativeFrom="column">
                <wp:posOffset>-50799</wp:posOffset>
              </wp:positionH>
              <wp:positionV relativeFrom="paragraph">
                <wp:posOffset>0</wp:posOffset>
              </wp:positionV>
              <wp:extent cx="6911975" cy="47643"/>
              <wp:effectExtent l="0" t="0" r="0" b="0"/>
              <wp:wrapNone/>
              <wp:docPr id="19" name="Straight Arrow Connector 19"/>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a:solidFill>
                          <a:srgbClr val="00325F"/>
                        </a:solidFill>
                        <a:miter lim="8000"/>
                        <a:headEnd w="sm" len="sm"/>
                        <a:tailEnd w="sm" len="sm"/>
                      </a:ln>
                    </wps:spPr>
                    <wps:bodyPr/>
                  </wps:wsp>
                </a:graphicData>
              </a:graphic>
            </wp:anchor>
          </w:drawing>
        </mc:Choice>
        <mc:Fallback>
          <w:pict>
            <v:shape w14:anchorId="72934EA5" id="Straight Arrow Connector 19" o:spid="_x0000_s1026" type="#_x0000_t32" style="position:absolute;margin-left:-4pt;margin-top:0;width:544.25pt;height:3.7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" strokecolor="#00325f">
              <v:stroke startarrowwidth="narrow" startarrowlength="short" endarrowwidth="narrow" endarrowlength="short" miterlimit="5243f" joinstyle="miter"/>
            </v:shape>
          </w:pict>
        </mc:Fallback>
      </mc:AlternateContent>
    </w:r>
  </w:p>
  <w:p w14:paraId="5FDC563B" w14:textId="77777777" w:rsidR="002B2AD0" w:rsidRDefault="002B2AD0" w:rsidP="002B2AD0">
    <w:pPr>
      <w:widowControl/>
      <w:ind w:left="-810" w:right="-630"/>
      <w:rPr>
        <w:rFonts w:ascii="Arial" w:eastAsia="Arial" w:hAnsi="Arial" w:cs="Arial"/>
        <w:sz w:val="4"/>
        <w:szCs w:val="4"/>
      </w:rPr>
    </w:pPr>
  </w:p>
  <w:p w14:paraId="22E4EC47" w14:textId="77777777" w:rsidR="002B2AD0" w:rsidRDefault="002B2AD0" w:rsidP="002B2AD0">
    <w:pPr>
      <w:widowControl/>
      <w:tabs>
        <w:tab w:val="left" w:pos="8820"/>
      </w:tabs>
      <w:ind w:left="-90" w:right="-720"/>
      <w:jc w:val="both"/>
      <w:rPr>
        <w:rFonts w:ascii="Arial" w:eastAsia="Arial" w:hAnsi="Arial" w:cs="Arial"/>
        <w:smallCaps/>
        <w:color w:val="0000FF"/>
        <w:sz w:val="18"/>
        <w:szCs w:val="18"/>
      </w:rPr>
    </w:pPr>
    <w:r>
      <w:rPr>
        <w:rFonts w:ascii="Arial" w:eastAsia="Arial" w:hAnsi="Arial" w:cs="Arial"/>
        <w:smallCaps/>
        <w:color w:val="00325F"/>
        <w:sz w:val="18"/>
        <w:szCs w:val="18"/>
      </w:rPr>
      <w:t>200 East Grand Ave, Des Moines, Iowa 50309                                    515.218.1413</w:t>
    </w:r>
    <w:r>
      <w:rPr>
        <w:rFonts w:ascii="Arial" w:eastAsia="Arial" w:hAnsi="Arial" w:cs="Arial"/>
        <w:smallCaps/>
        <w:color w:val="00325F"/>
        <w:sz w:val="18"/>
        <w:szCs w:val="18"/>
      </w:rPr>
      <w:tab/>
    </w:r>
    <w:hyperlink r:id="rId1" w:history="1">
      <w:r>
        <w:rPr>
          <w:rFonts w:ascii="Arial" w:eastAsia="Arial" w:hAnsi="Arial" w:cs="Arial"/>
          <w:smallCaps/>
          <w:color w:val="0000FF"/>
          <w:sz w:val="18"/>
          <w:szCs w:val="18"/>
          <w:u w:val="single"/>
        </w:rPr>
        <w:t>OCIOGrants@Iowa.gov</w:t>
      </w:r>
    </w:hyperlink>
  </w:p>
  <w:p w14:paraId="43492746" w14:textId="77777777" w:rsidR="002B2AD0" w:rsidRDefault="002B2AD0" w:rsidP="002B2AD0">
    <w:pPr>
      <w:widowControl/>
      <w:tabs>
        <w:tab w:val="right" w:pos="10800"/>
      </w:tabs>
      <w:ind w:left="-90" w:right="-720"/>
      <w:jc w:val="both"/>
      <w:rPr>
        <w:rFonts w:ascii="Arial" w:eastAsia="Arial" w:hAnsi="Arial" w:cs="Arial"/>
        <w:smallCaps/>
        <w:color w:val="0000FF"/>
        <w:sz w:val="18"/>
        <w:szCs w:val="18"/>
      </w:rPr>
    </w:pPr>
  </w:p>
  <w:p w14:paraId="68748D35" w14:textId="77777777" w:rsidR="002B2AD0" w:rsidRPr="00611459" w:rsidRDefault="002B2AD0" w:rsidP="002B2AD0">
    <w:pPr>
      <w:widowControl/>
      <w:tabs>
        <w:tab w:val="right" w:pos="10800"/>
      </w:tabs>
      <w:ind w:right="-720"/>
      <w:jc w:val="center"/>
      <w:rPr>
        <w:rFonts w:ascii="Arial" w:eastAsia="Arial" w:hAnsi="Arial" w:cs="Arial"/>
        <w:smallCaps/>
        <w:sz w:val="18"/>
        <w:szCs w:val="18"/>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of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NUMPAGES</w:instrText>
    </w:r>
    <w:r>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t>22</w:t>
    </w:r>
    <w:r>
      <w:rPr>
        <w:rFonts w:ascii="Times New Roman" w:eastAsia="Times New Roman" w:hAnsi="Times New Roman" w:cs="Times New Roman"/>
        <w:sz w:val="24"/>
        <w:szCs w:val="24"/>
      </w:rPr>
      <w:fldChar w:fldCharType="end"/>
    </w:r>
  </w:p>
  <w:p w14:paraId="5A5A0FDB" w14:textId="77777777" w:rsidR="002B2AD0" w:rsidRDefault="002B2AD0">
    <w:pPr>
      <w:pStyle w:val="DocID"/>
    </w:pPr>
    <w:bookmarkStart w:id="215" w:name="_iDocIDFieldd00bd6e3-7b1a-4e61-9d12-ac7a"/>
    <w:r>
      <w:rPr>
        <w:noProof/>
      </w:rPr>
      <w:t>LEGAL02/41236691v1</w:t>
    </w:r>
    <w:bookmarkEnd w:id="21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2C6EA" w14:textId="77777777" w:rsidR="002B2AD0" w:rsidRDefault="002B2AD0" w:rsidP="002B2AD0">
    <w:pPr>
      <w:widowControl/>
      <w:ind w:left="-810" w:right="-630"/>
      <w:rPr>
        <w:rFonts w:ascii="Arial" w:eastAsia="Arial" w:hAnsi="Arial" w:cs="Arial"/>
        <w:sz w:val="4"/>
        <w:szCs w:val="4"/>
      </w:rPr>
    </w:pPr>
    <w:r>
      <w:rPr>
        <w:rFonts w:ascii="Arial" w:eastAsia="Arial" w:hAnsi="Arial" w:cs="Arial"/>
        <w:smallCaps/>
        <w:sz w:val="4"/>
        <w:szCs w:val="4"/>
      </w:rPr>
      <w:t xml:space="preserve">    </w:t>
    </w:r>
    <w:r>
      <w:rPr>
        <w:noProof/>
      </w:rPr>
      <mc:AlternateContent>
        <mc:Choice Requires="wps">
          <w:drawing>
            <wp:anchor distT="0" distB="0" distL="114300" distR="114300" simplePos="0" relativeHeight="251662336" behindDoc="0" locked="0" layoutInCell="1" hidden="0" allowOverlap="1" wp14:anchorId="2E75E1D9" wp14:editId="7B661AEB">
              <wp:simplePos x="0" y="0"/>
              <wp:positionH relativeFrom="column">
                <wp:posOffset>-50799</wp:posOffset>
              </wp:positionH>
              <wp:positionV relativeFrom="paragraph">
                <wp:posOffset>0</wp:posOffset>
              </wp:positionV>
              <wp:extent cx="6911975" cy="47643"/>
              <wp:effectExtent l="0" t="0" r="0" b="0"/>
              <wp:wrapNone/>
              <wp:docPr id="16" name="Straight Arrow Connector 16"/>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a:solidFill>
                          <a:srgbClr val="00325F"/>
                        </a:solidFill>
                        <a:miter lim="8000"/>
                        <a:headEnd w="sm" len="sm"/>
                        <a:tailEnd w="sm" len="sm"/>
                      </a:ln>
                    </wps:spPr>
                    <wps:bodyPr/>
                  </wps:wsp>
                </a:graphicData>
              </a:graphic>
            </wp:anchor>
          </w:drawing>
        </mc:Choice>
        <mc:Fallback>
          <w:pict>
            <v:shapetype w14:anchorId="0B73F130" id="_x0000_t32" coordsize="21600,21600" o:spt="32" o:oned="t" path="m,l21600,21600e" filled="f">
              <v:path arrowok="t" fillok="f" o:connecttype="none"/>
              <o:lock v:ext="edit" shapetype="t"/>
            </v:shapetype>
            <v:shape id="Straight Arrow Connector 16" o:spid="_x0000_s1026" type="#_x0000_t32" style="position:absolute;margin-left:-4pt;margin-top:0;width:544.25pt;height:3.7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" strokecolor="#00325f">
              <v:stroke startarrowwidth="narrow" startarrowlength="short" endarrowwidth="narrow" endarrowlength="short" miterlimit="5243f" joinstyle="miter"/>
            </v:shape>
          </w:pict>
        </mc:Fallback>
      </mc:AlternateContent>
    </w:r>
    <w:r>
      <w:rPr>
        <w:noProof/>
      </w:rPr>
      <mc:AlternateContent>
        <mc:Choice Requires="wps">
          <w:drawing>
            <wp:anchor distT="0" distB="0" distL="114300" distR="114300" simplePos="0" relativeHeight="251664384" behindDoc="0" locked="0" layoutInCell="1" hidden="0" allowOverlap="1" wp14:anchorId="1723A874" wp14:editId="4E022003">
              <wp:simplePos x="0" y="0"/>
              <wp:positionH relativeFrom="column">
                <wp:posOffset>-50799</wp:posOffset>
              </wp:positionH>
              <wp:positionV relativeFrom="paragraph">
                <wp:posOffset>0</wp:posOffset>
              </wp:positionV>
              <wp:extent cx="6911975" cy="47643"/>
              <wp:effectExtent l="0" t="0" r="0" b="0"/>
              <wp:wrapNone/>
              <wp:docPr id="15" name="Straight Arrow Connector 15"/>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a:solidFill>
                          <a:srgbClr val="00325F"/>
                        </a:solidFill>
                        <a:miter lim="8000"/>
                        <a:headEnd w="sm" len="sm"/>
                        <a:tailEnd w="sm" len="sm"/>
                      </a:ln>
                    </wps:spPr>
                    <wps:bodyPr/>
                  </wps:wsp>
                </a:graphicData>
              </a:graphic>
            </wp:anchor>
          </w:drawing>
        </mc:Choice>
        <mc:Fallback>
          <w:pict>
            <v:shape w14:anchorId="3BAC6A5C" id="Straight Arrow Connector 15" o:spid="_x0000_s1026" type="#_x0000_t32" style="position:absolute;margin-left:-4pt;margin-top:0;width:544.25pt;height:3.7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" strokecolor="#00325f">
              <v:stroke startarrowwidth="narrow" startarrowlength="short" endarrowwidth="narrow" endarrowlength="short" miterlimit="5243f" joinstyle="miter"/>
            </v:shape>
          </w:pict>
        </mc:Fallback>
      </mc:AlternateContent>
    </w:r>
  </w:p>
  <w:p w14:paraId="7735D82B" w14:textId="77777777" w:rsidR="002B2AD0" w:rsidRDefault="002B2AD0" w:rsidP="002B2AD0">
    <w:pPr>
      <w:widowControl/>
      <w:tabs>
        <w:tab w:val="left" w:pos="8820"/>
      </w:tabs>
      <w:ind w:left="-90" w:right="-720"/>
      <w:jc w:val="both"/>
      <w:rPr>
        <w:rFonts w:ascii="Arial" w:eastAsia="Arial" w:hAnsi="Arial" w:cs="Arial"/>
        <w:smallCaps/>
        <w:color w:val="0000FF"/>
        <w:sz w:val="18"/>
        <w:szCs w:val="18"/>
      </w:rPr>
    </w:pPr>
    <w:r>
      <w:rPr>
        <w:rFonts w:ascii="Arial" w:eastAsia="Arial" w:hAnsi="Arial" w:cs="Arial"/>
        <w:smallCaps/>
        <w:color w:val="00325F"/>
        <w:sz w:val="18"/>
        <w:szCs w:val="18"/>
      </w:rPr>
      <w:t>200 East Grand Ave, Des Moines, Iowa 50309                                    515.218.1413</w:t>
    </w:r>
    <w:r>
      <w:rPr>
        <w:rFonts w:ascii="Arial" w:eastAsia="Arial" w:hAnsi="Arial" w:cs="Arial"/>
        <w:smallCaps/>
        <w:color w:val="00325F"/>
        <w:sz w:val="18"/>
        <w:szCs w:val="18"/>
      </w:rPr>
      <w:tab/>
    </w:r>
    <w:hyperlink r:id="rId1" w:history="1">
      <w:r>
        <w:rPr>
          <w:rFonts w:ascii="Arial" w:eastAsia="Arial" w:hAnsi="Arial" w:cs="Arial"/>
          <w:smallCaps/>
          <w:color w:val="0000FF"/>
          <w:sz w:val="18"/>
          <w:szCs w:val="18"/>
          <w:u w:val="single"/>
        </w:rPr>
        <w:t>OCIOGrants@Iowa.gov</w:t>
      </w:r>
    </w:hyperlink>
  </w:p>
  <w:p w14:paraId="67B2EFAA" w14:textId="77777777" w:rsidR="002B2AD0" w:rsidRDefault="002B2AD0" w:rsidP="002B2AD0">
    <w:pPr>
      <w:widowControl/>
      <w:tabs>
        <w:tab w:val="right" w:pos="10800"/>
      </w:tabs>
      <w:ind w:left="-90" w:right="-720"/>
      <w:jc w:val="both"/>
      <w:rPr>
        <w:rFonts w:ascii="Arial" w:eastAsia="Arial" w:hAnsi="Arial" w:cs="Arial"/>
        <w:color w:val="0000FF"/>
        <w:sz w:val="16"/>
        <w:szCs w:val="16"/>
      </w:rPr>
    </w:pPr>
  </w:p>
  <w:p w14:paraId="56A14B50" w14:textId="77777777" w:rsidR="002B2AD0" w:rsidRDefault="002B2AD0" w:rsidP="002B2AD0">
    <w:pPr>
      <w:widowControl/>
      <w:tabs>
        <w:tab w:val="right" w:pos="10800"/>
      </w:tabs>
      <w:ind w:right="-720"/>
      <w:jc w:val="cente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of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NUMPAGES</w:instrText>
    </w:r>
    <w:r>
      <w:rPr>
        <w:rFonts w:ascii="Times New Roman" w:eastAsia="Times New Roman" w:hAnsi="Times New Roman" w:cs="Times New Roman"/>
        <w:sz w:val="24"/>
        <w:szCs w:val="24"/>
      </w:rPr>
      <w:fldChar w:fldCharType="separate"/>
    </w:r>
    <w:r>
      <w:rPr>
        <w:rFonts w:ascii="Times New Roman" w:eastAsia="Times New Roman" w:hAnsi="Times New Roman" w:cs="Times New Roman"/>
        <w:sz w:val="24"/>
        <w:szCs w:val="24"/>
      </w:rPr>
      <w:t>22</w:t>
    </w:r>
    <w:r>
      <w:rPr>
        <w:rFonts w:ascii="Times New Roman" w:eastAsia="Times New Roman" w:hAnsi="Times New Roman" w:cs="Times New Roman"/>
        <w:sz w:val="24"/>
        <w:szCs w:val="24"/>
      </w:rPr>
      <w:fldChar w:fldCharType="end"/>
    </w:r>
  </w:p>
  <w:p w14:paraId="04D30DE3" w14:textId="77777777" w:rsidR="002B2AD0" w:rsidRDefault="002B2AD0">
    <w:pPr>
      <w:pStyle w:val="DocID"/>
    </w:pPr>
    <w:bookmarkStart w:id="216" w:name="_iDocIDFieldbebba423-05bd-4af3-9a4c-8f12"/>
    <w:r>
      <w:rPr>
        <w:noProof/>
      </w:rPr>
      <w:t>LEGAL02/41236691v1</w:t>
    </w:r>
    <w:bookmarkEnd w:id="21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918FE" w14:textId="77777777" w:rsidR="002B2AD0" w:rsidRDefault="002B2AD0">
      <w:r>
        <w:separator/>
      </w:r>
    </w:p>
  </w:footnote>
  <w:footnote w:type="continuationSeparator" w:id="0">
    <w:p w14:paraId="46DE8B1F" w14:textId="77777777" w:rsidR="002B2AD0" w:rsidRDefault="002B2AD0">
      <w:r>
        <w:continuationSeparator/>
      </w:r>
    </w:p>
  </w:footnote>
  <w:footnote w:id="1">
    <w:p w14:paraId="429303EF" w14:textId="77777777" w:rsidR="002B2AD0" w:rsidRDefault="002B2AD0">
      <w:pPr>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b/>
        <w:t xml:space="preserve">Pursuant to guidance issued as late as September 2021, the U.S. Treasury has conveyed that the Davis-Bacon Act does not directly apply to ARPA-funded projects that are valued at less than $10 million dollars.  </w:t>
      </w:r>
      <w:r>
        <w:rPr>
          <w:rFonts w:ascii="Times New Roman" w:eastAsia="Times New Roman" w:hAnsi="Times New Roman" w:cs="Times New Roman"/>
          <w:i/>
          <w:sz w:val="20"/>
          <w:szCs w:val="20"/>
        </w:rPr>
        <w:t xml:space="preserve">See </w:t>
      </w:r>
      <w:r>
        <w:rPr>
          <w:rFonts w:ascii="Times New Roman" w:eastAsia="Times New Roman" w:hAnsi="Times New Roman" w:cs="Times New Roman"/>
          <w:sz w:val="20"/>
          <w:szCs w:val="20"/>
        </w:rPr>
        <w:t xml:space="preserve">Coronavirus State and Local Fiscal Recovery Funds, Frequently Asked Questions § 6.17 (available at: </w:t>
      </w:r>
      <w:hyperlink r:id="rId1" w:history="1">
        <w:r>
          <w:rPr>
            <w:rFonts w:ascii="Times New Roman" w:eastAsia="Times New Roman" w:hAnsi="Times New Roman" w:cs="Times New Roman"/>
            <w:color w:val="1155CC"/>
            <w:sz w:val="20"/>
            <w:szCs w:val="20"/>
            <w:u w:val="single"/>
          </w:rPr>
          <w:t>https://home.treasury.gov/policy-issues/coronavirus/assistance-for-state-local-and-tribal-governments/state-and-local-fiscal-recovery-funds</w:t>
        </w:r>
      </w:hyperlink>
      <w:r>
        <w:rPr>
          <w:rFonts w:ascii="Times New Roman" w:eastAsia="Times New Roman" w:hAnsi="Times New Roman" w:cs="Times New Roman"/>
          <w:sz w:val="20"/>
          <w:szCs w:val="20"/>
        </w:rPr>
        <w:t xml:space="preserve">) (last updated July 19, 2021).  However, documentation of compliance with Davis-Bacon may obviate other reporting obligations for projects valued at $10 million and above.  </w:t>
      </w:r>
      <w:r>
        <w:rPr>
          <w:rFonts w:ascii="Times New Roman" w:eastAsia="Times New Roman" w:hAnsi="Times New Roman" w:cs="Times New Roman"/>
          <w:i/>
          <w:sz w:val="20"/>
          <w:szCs w:val="20"/>
        </w:rPr>
        <w:t>See</w:t>
      </w:r>
      <w:r>
        <w:rPr>
          <w:rFonts w:ascii="Times New Roman" w:eastAsia="Times New Roman" w:hAnsi="Times New Roman" w:cs="Times New Roman"/>
          <w:sz w:val="20"/>
          <w:szCs w:val="20"/>
        </w:rPr>
        <w:t xml:space="preserve"> State and Local Fiscal Recovery Funds, Compliance and Reporting Guidance p. 21 (available at </w:t>
      </w:r>
      <w:hyperlink r:id="rId2" w:history="1">
        <w:r>
          <w:rPr>
            <w:rFonts w:ascii="Times New Roman" w:eastAsia="Times New Roman" w:hAnsi="Times New Roman" w:cs="Times New Roman"/>
            <w:color w:val="1155CC"/>
            <w:sz w:val="20"/>
            <w:szCs w:val="20"/>
            <w:u w:val="single"/>
          </w:rPr>
          <w:t>https://home.treasury.gov/policy-issues/coronavirus/assistance-for-state-local-and-tribal-governments/state-and-local-fiscal-recovery-funds/recipient-compliance-and-reporting-responsibilities</w:t>
        </w:r>
      </w:hyperlink>
      <w:r>
        <w:rPr>
          <w:rFonts w:ascii="Times New Roman" w:eastAsia="Times New Roman" w:hAnsi="Times New Roman" w:cs="Times New Roman"/>
          <w:sz w:val="20"/>
          <w:szCs w:val="20"/>
        </w:rPr>
        <w:t>) (last updated Sept. 30,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9BCF4" w14:textId="77777777" w:rsidR="002B2AD0" w:rsidRDefault="002B2AD0">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9A4C4" w14:textId="77777777" w:rsidR="002B2AD0" w:rsidRDefault="002B2AD0">
    <w:pPr>
      <w:widowControl/>
      <w:tabs>
        <w:tab w:val="right" w:pos="10800"/>
      </w:tabs>
      <w:ind w:right="-1260"/>
      <w:rPr>
        <w:rFonts w:ascii="Balthazar" w:eastAsia="Balthazar" w:hAnsi="Balthazar" w:cs="Balthazar"/>
        <w:color w:val="00325F"/>
        <w:sz w:val="20"/>
        <w:szCs w:val="20"/>
      </w:rPr>
    </w:pPr>
  </w:p>
  <w:p w14:paraId="61D2C8EB" w14:textId="77777777" w:rsidR="002B2AD0" w:rsidRDefault="002B2AD0">
    <w:pPr>
      <w:widowControl/>
      <w:tabs>
        <w:tab w:val="right" w:pos="10800"/>
      </w:tabs>
      <w:ind w:right="-1260"/>
      <w:rPr>
        <w:rFonts w:ascii="Balthazar" w:eastAsia="Balthazar" w:hAnsi="Balthazar" w:cs="Balthazar"/>
        <w:color w:val="00325F"/>
        <w:sz w:val="20"/>
        <w:szCs w:val="20"/>
      </w:rPr>
    </w:pPr>
  </w:p>
  <w:p w14:paraId="6E72D7C7" w14:textId="77777777" w:rsidR="002B2AD0" w:rsidRDefault="002B2AD0">
    <w:pPr>
      <w:widowControl/>
      <w:tabs>
        <w:tab w:val="right" w:pos="10800"/>
      </w:tabs>
      <w:ind w:right="-1260"/>
      <w:rPr>
        <w:rFonts w:ascii="Balthazar" w:eastAsia="Balthazar" w:hAnsi="Balthazar" w:cs="Balthazar"/>
        <w:color w:val="00325F"/>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E6C8D" w14:textId="77777777" w:rsidR="002B2AD0" w:rsidRDefault="002B2AD0">
    <w:pPr>
      <w:widowControl/>
      <w:spacing w:before="450"/>
      <w:ind w:right="-1260"/>
      <w:rPr>
        <w:rFonts w:ascii="Raleway" w:eastAsia="Raleway" w:hAnsi="Raleway" w:cs="Raleway"/>
        <w:color w:val="00325F"/>
        <w:sz w:val="20"/>
        <w:szCs w:val="20"/>
      </w:rPr>
    </w:pPr>
    <w:r>
      <w:rPr>
        <w:rFonts w:ascii="Balthazar" w:eastAsia="Balthazar" w:hAnsi="Balthazar" w:cs="Balthazar"/>
        <w:noProof/>
        <w:color w:val="00325F"/>
        <w:sz w:val="20"/>
        <w:szCs w:val="20"/>
      </w:rPr>
      <w:drawing>
        <wp:inline distT="0" distB="0" distL="114300" distR="114300" wp14:anchorId="75F5FB94" wp14:editId="78C16655">
          <wp:extent cx="1242695" cy="607695"/>
          <wp:effectExtent l="0" t="0" r="0" b="0"/>
          <wp:docPr id="21" name="image1.png" descr="Logo for the Office of the Chief Information Officer"/>
          <wp:cNvGraphicFramePr/>
          <a:graphic xmlns:a="http://schemas.openxmlformats.org/drawingml/2006/main">
            <a:graphicData uri="http://schemas.openxmlformats.org/drawingml/2006/picture">
              <pic:pic xmlns:pic="http://schemas.openxmlformats.org/drawingml/2006/picture">
                <pic:nvPicPr>
                  <pic:cNvPr id="0" name="image1.png" descr="Logo for the Office of the Chief Information Officer"/>
                  <pic:cNvPicPr/>
                </pic:nvPicPr>
                <pic:blipFill>
                  <a:blip r:embed="rId1"/>
                  <a:stretch>
                    <a:fillRect/>
                  </a:stretch>
                </pic:blipFill>
                <pic:spPr>
                  <a:xfrm>
                    <a:off x="0" y="0"/>
                    <a:ext cx="1242695" cy="607695"/>
                  </a:xfrm>
                  <a:prstGeom prst="rect">
                    <a:avLst/>
                  </a:prstGeom>
                </pic:spPr>
              </pic:pic>
            </a:graphicData>
          </a:graphic>
        </wp:inline>
      </w:drawing>
    </w:r>
    <w:r>
      <w:rPr>
        <w:rFonts w:ascii="Balthazar" w:eastAsia="Balthazar" w:hAnsi="Balthazar" w:cs="Balthazar"/>
        <w:color w:val="00325F"/>
        <w:sz w:val="20"/>
        <w:szCs w:val="20"/>
      </w:rPr>
      <w:tab/>
    </w:r>
    <w:r>
      <w:rPr>
        <w:rFonts w:ascii="Balthazar" w:eastAsia="Balthazar" w:hAnsi="Balthazar" w:cs="Balthazar"/>
        <w:color w:val="00325F"/>
        <w:sz w:val="20"/>
        <w:szCs w:val="20"/>
      </w:rPr>
      <w:tab/>
    </w:r>
    <w:r>
      <w:rPr>
        <w:rFonts w:ascii="Balthazar" w:eastAsia="Balthazar" w:hAnsi="Balthazar" w:cs="Balthazar"/>
        <w:color w:val="00325F"/>
        <w:sz w:val="20"/>
        <w:szCs w:val="20"/>
      </w:rPr>
      <w:tab/>
      <w:t xml:space="preserve">                                                                          </w:t>
    </w:r>
    <w:r>
      <w:rPr>
        <w:rFonts w:ascii="Raleway" w:eastAsia="Raleway" w:hAnsi="Raleway" w:cs="Raleway"/>
        <w:b/>
        <w:color w:val="00325F"/>
        <w:sz w:val="32"/>
        <w:szCs w:val="32"/>
      </w:rPr>
      <w:t>S T A T E   O F   I O W A</w:t>
    </w:r>
    <w:r>
      <w:rPr>
        <w:noProof/>
      </w:rPr>
      <mc:AlternateContent>
        <mc:Choice Requires="wps">
          <w:drawing>
            <wp:anchor distT="0" distB="0" distL="114300" distR="114300" simplePos="0" relativeHeight="251658240" behindDoc="0" locked="0" layoutInCell="1" hidden="0" allowOverlap="1" wp14:anchorId="2E7FB79A" wp14:editId="74B357FF">
              <wp:simplePos x="0" y="0"/>
              <wp:positionH relativeFrom="column">
                <wp:posOffset>-12699</wp:posOffset>
              </wp:positionH>
              <wp:positionV relativeFrom="paragraph">
                <wp:posOffset>914400</wp:posOffset>
              </wp:positionV>
              <wp:extent cx="6911975" cy="47643"/>
              <wp:effectExtent l="0" t="0" r="0" b="0"/>
              <wp:wrapNone/>
              <wp:docPr id="18" name="Straight Arrow Connector 18"/>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a:solidFill>
                          <a:srgbClr val="00325F"/>
                        </a:solidFill>
                        <a:miter lim="8000"/>
                        <a:headEnd w="sm" len="sm"/>
                        <a:tailEnd w="sm" len="sm"/>
                      </a:ln>
                    </wps:spPr>
                    <wps:bodyPr/>
                  </wps:wsp>
                </a:graphicData>
              </a:graphic>
            </wp:anchor>
          </w:drawing>
        </mc:Choice>
        <mc:Fallback>
          <w:pict>
            <v:shapetype w14:anchorId="0B83532C" id="_x0000_t32" coordsize="21600,21600" o:spt="32" o:oned="t" path="m,l21600,21600e" filled="f">
              <v:path arrowok="t" fillok="f" o:connecttype="none"/>
              <o:lock v:ext="edit" shapetype="t"/>
            </v:shapetype>
            <v:shape id="Straight Arrow Connector 18" o:spid="_x0000_s1026" type="#_x0000_t32" style="position:absolute;margin-left:-1pt;margin-top:1in;width:544.25pt;height:3.7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" strokecolor="#00325f">
              <v:stroke startarrowwidth="narrow" startarrowlength="short" endarrowwidth="narrow" endarrowlength="short" miterlimit="5243f" joinstyle="miter"/>
            </v:shape>
          </w:pict>
        </mc:Fallback>
      </mc:AlternateContent>
    </w:r>
  </w:p>
  <w:p w14:paraId="72B73FE7" w14:textId="77777777" w:rsidR="002B2AD0" w:rsidRDefault="002B2AD0">
    <w:pPr>
      <w:widowControl/>
      <w:tabs>
        <w:tab w:val="right" w:pos="10800"/>
      </w:tabs>
      <w:spacing w:before="60"/>
      <w:ind w:right="-1260"/>
      <w:rPr>
        <w:rFonts w:ascii="Roboto" w:eastAsia="Roboto" w:hAnsi="Roboto" w:cs="Roboto"/>
        <w:color w:val="073763"/>
        <w:sz w:val="16"/>
        <w:szCs w:val="16"/>
      </w:rPr>
    </w:pPr>
    <w:r>
      <w:rPr>
        <w:rFonts w:ascii="Roboto" w:eastAsia="Roboto" w:hAnsi="Roboto" w:cs="Roboto"/>
        <w:color w:val="073763"/>
        <w:sz w:val="20"/>
        <w:szCs w:val="20"/>
      </w:rPr>
      <w:t>K</w:t>
    </w:r>
    <w:r>
      <w:rPr>
        <w:rFonts w:ascii="Roboto" w:eastAsia="Roboto" w:hAnsi="Roboto" w:cs="Roboto"/>
        <w:color w:val="073763"/>
        <w:sz w:val="16"/>
        <w:szCs w:val="16"/>
      </w:rPr>
      <w:t xml:space="preserve">IM </w:t>
    </w:r>
    <w:r>
      <w:rPr>
        <w:rFonts w:ascii="Roboto" w:eastAsia="Roboto" w:hAnsi="Roboto" w:cs="Roboto"/>
        <w:color w:val="073763"/>
        <w:sz w:val="20"/>
        <w:szCs w:val="20"/>
      </w:rPr>
      <w:t>R</w:t>
    </w:r>
    <w:r>
      <w:rPr>
        <w:rFonts w:ascii="Roboto" w:eastAsia="Roboto" w:hAnsi="Roboto" w:cs="Roboto"/>
        <w:color w:val="073763"/>
        <w:sz w:val="16"/>
        <w:szCs w:val="16"/>
      </w:rPr>
      <w:t xml:space="preserve">EYNOLDS, </w:t>
    </w:r>
    <w:r>
      <w:rPr>
        <w:rFonts w:ascii="Roboto" w:eastAsia="Roboto" w:hAnsi="Roboto" w:cs="Roboto"/>
        <w:color w:val="073763"/>
        <w:sz w:val="20"/>
        <w:szCs w:val="20"/>
      </w:rPr>
      <w:t>G</w:t>
    </w:r>
    <w:r>
      <w:rPr>
        <w:rFonts w:ascii="Roboto" w:eastAsia="Roboto" w:hAnsi="Roboto" w:cs="Roboto"/>
        <w:color w:val="073763"/>
        <w:sz w:val="16"/>
        <w:szCs w:val="16"/>
      </w:rPr>
      <w:t>OVERNOR</w:t>
    </w:r>
    <w:r>
      <w:rPr>
        <w:rFonts w:ascii="Roboto" w:eastAsia="Roboto" w:hAnsi="Roboto" w:cs="Roboto"/>
        <w:smallCaps/>
        <w:color w:val="073763"/>
        <w:sz w:val="20"/>
        <w:szCs w:val="20"/>
      </w:rPr>
      <w:tab/>
    </w:r>
    <w:r>
      <w:rPr>
        <w:rFonts w:ascii="Roboto" w:eastAsia="Roboto" w:hAnsi="Roboto" w:cs="Roboto"/>
        <w:color w:val="073763"/>
        <w:sz w:val="16"/>
        <w:szCs w:val="16"/>
      </w:rPr>
      <w:t xml:space="preserve">   </w:t>
    </w:r>
    <w:r>
      <w:rPr>
        <w:rFonts w:ascii="Roboto" w:eastAsia="Roboto" w:hAnsi="Roboto" w:cs="Roboto"/>
        <w:smallCaps/>
        <w:color w:val="073763"/>
        <w:sz w:val="20"/>
        <w:szCs w:val="20"/>
      </w:rPr>
      <w:t>Matt Behrens, Interim Director &amp;</w:t>
    </w:r>
    <w:r>
      <w:rPr>
        <w:noProof/>
      </w:rPr>
      <mc:AlternateContent>
        <mc:Choice Requires="wps">
          <w:drawing>
            <wp:anchor distT="0" distB="0" distL="114300" distR="114300" simplePos="0" relativeHeight="251660288" behindDoc="0" locked="0" layoutInCell="1" hidden="0" allowOverlap="1" wp14:anchorId="1F43D5AA" wp14:editId="08689056">
              <wp:simplePos x="0" y="0"/>
              <wp:positionH relativeFrom="column">
                <wp:posOffset>-12699</wp:posOffset>
              </wp:positionH>
              <wp:positionV relativeFrom="paragraph">
                <wp:posOffset>0</wp:posOffset>
              </wp:positionV>
              <wp:extent cx="6911975" cy="47643"/>
              <wp:effectExtent l="0" t="0" r="0" b="0"/>
              <wp:wrapNone/>
              <wp:docPr id="17" name="Straight Arrow Connector 17"/>
              <wp:cNvGraphicFramePr/>
              <a:graphic xmlns:a="http://schemas.openxmlformats.org/drawingml/2006/main">
                <a:graphicData uri="http://schemas.microsoft.com/office/word/2010/wordprocessingShape">
                  <wps:wsp>
                    <wps:cNvCnPr/>
                    <wps:spPr>
                      <a:xfrm>
                        <a:off x="1917000" y="3780000"/>
                        <a:ext cx="6858000" cy="0"/>
                      </a:xfrm>
                      <a:prstGeom prst="straightConnector1">
                        <a:avLst/>
                      </a:prstGeom>
                      <a:noFill/>
                      <a:ln w="9525">
                        <a:solidFill>
                          <a:srgbClr val="00325F"/>
                        </a:solidFill>
                        <a:miter lim="8000"/>
                        <a:headEnd w="sm" len="sm"/>
                        <a:tailEnd w="sm" len="sm"/>
                      </a:ln>
                    </wps:spPr>
                    <wps:bodyPr/>
                  </wps:wsp>
                </a:graphicData>
              </a:graphic>
            </wp:anchor>
          </w:drawing>
        </mc:Choice>
        <mc:Fallback>
          <w:pict>
            <v:shape w14:anchorId="07EE45A9" id="Straight Arrow Connector 17" o:spid="_x0000_s1026" type="#_x0000_t32" style="position:absolute;margin-left:-1pt;margin-top:0;width:544.25pt;height:3.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" strokecolor="#00325f">
              <v:stroke startarrowwidth="narrow" startarrowlength="short" endarrowwidth="narrow" endarrowlength="short" miterlimit="5243f" joinstyle="miter"/>
            </v:shape>
          </w:pict>
        </mc:Fallback>
      </mc:AlternateContent>
    </w:r>
  </w:p>
  <w:p w14:paraId="7B1B6338" w14:textId="77777777" w:rsidR="002B2AD0" w:rsidRDefault="002B2AD0">
    <w:pPr>
      <w:widowControl/>
      <w:tabs>
        <w:tab w:val="right" w:pos="10800"/>
      </w:tabs>
      <w:ind w:right="-1260"/>
      <w:rPr>
        <w:rFonts w:ascii="Balthazar" w:eastAsia="Balthazar" w:hAnsi="Balthazar" w:cs="Balthazar"/>
        <w:color w:val="073763"/>
        <w:sz w:val="20"/>
        <w:szCs w:val="20"/>
      </w:rPr>
    </w:pPr>
    <w:r>
      <w:rPr>
        <w:rFonts w:ascii="Roboto" w:eastAsia="Roboto" w:hAnsi="Roboto" w:cs="Roboto"/>
        <w:color w:val="073763"/>
        <w:sz w:val="20"/>
        <w:szCs w:val="20"/>
      </w:rPr>
      <w:t>A</w:t>
    </w:r>
    <w:r>
      <w:rPr>
        <w:rFonts w:ascii="Roboto" w:eastAsia="Roboto" w:hAnsi="Roboto" w:cs="Roboto"/>
        <w:color w:val="073763"/>
        <w:sz w:val="16"/>
        <w:szCs w:val="16"/>
      </w:rPr>
      <w:t xml:space="preserve">DAM </w:t>
    </w:r>
    <w:r>
      <w:rPr>
        <w:rFonts w:ascii="Roboto" w:eastAsia="Roboto" w:hAnsi="Roboto" w:cs="Roboto"/>
        <w:color w:val="073763"/>
        <w:sz w:val="20"/>
        <w:szCs w:val="20"/>
      </w:rPr>
      <w:t>G</w:t>
    </w:r>
    <w:r>
      <w:rPr>
        <w:rFonts w:ascii="Roboto" w:eastAsia="Roboto" w:hAnsi="Roboto" w:cs="Roboto"/>
        <w:color w:val="073763"/>
        <w:sz w:val="16"/>
        <w:szCs w:val="16"/>
      </w:rPr>
      <w:t>REGG</w:t>
    </w:r>
    <w:r>
      <w:rPr>
        <w:rFonts w:ascii="Roboto" w:eastAsia="Roboto" w:hAnsi="Roboto" w:cs="Roboto"/>
        <w:color w:val="073763"/>
        <w:sz w:val="20"/>
        <w:szCs w:val="20"/>
      </w:rPr>
      <w:t>,</w:t>
    </w:r>
    <w:r>
      <w:rPr>
        <w:rFonts w:ascii="Roboto" w:eastAsia="Roboto" w:hAnsi="Roboto" w:cs="Roboto"/>
        <w:color w:val="073763"/>
        <w:sz w:val="16"/>
        <w:szCs w:val="16"/>
      </w:rPr>
      <w:t xml:space="preserve"> </w:t>
    </w:r>
    <w:r>
      <w:rPr>
        <w:rFonts w:ascii="Roboto" w:eastAsia="Roboto" w:hAnsi="Roboto" w:cs="Roboto"/>
        <w:color w:val="073763"/>
        <w:sz w:val="20"/>
        <w:szCs w:val="20"/>
      </w:rPr>
      <w:t>L</w:t>
    </w:r>
    <w:r>
      <w:rPr>
        <w:rFonts w:ascii="Roboto" w:eastAsia="Roboto" w:hAnsi="Roboto" w:cs="Roboto"/>
        <w:color w:val="073763"/>
        <w:sz w:val="16"/>
        <w:szCs w:val="16"/>
      </w:rPr>
      <w:t xml:space="preserve">T. </w:t>
    </w:r>
    <w:r>
      <w:rPr>
        <w:rFonts w:ascii="Roboto" w:eastAsia="Roboto" w:hAnsi="Roboto" w:cs="Roboto"/>
        <w:color w:val="073763"/>
        <w:sz w:val="20"/>
        <w:szCs w:val="20"/>
      </w:rPr>
      <w:t>G</w:t>
    </w:r>
    <w:r>
      <w:rPr>
        <w:rFonts w:ascii="Roboto" w:eastAsia="Roboto" w:hAnsi="Roboto" w:cs="Roboto"/>
        <w:color w:val="073763"/>
        <w:sz w:val="16"/>
        <w:szCs w:val="16"/>
      </w:rPr>
      <w:t>OVERNOR</w:t>
    </w:r>
    <w:r>
      <w:rPr>
        <w:rFonts w:ascii="Roboto" w:eastAsia="Roboto" w:hAnsi="Roboto" w:cs="Roboto"/>
        <w:color w:val="073763"/>
        <w:sz w:val="16"/>
        <w:szCs w:val="16"/>
      </w:rPr>
      <w:tab/>
      <w:t xml:space="preserve">Interim </w:t>
    </w:r>
    <w:r>
      <w:rPr>
        <w:rFonts w:ascii="Roboto" w:eastAsia="Roboto" w:hAnsi="Roboto" w:cs="Roboto"/>
        <w:smallCaps/>
        <w:color w:val="073763"/>
        <w:sz w:val="20"/>
        <w:szCs w:val="20"/>
      </w:rPr>
      <w:t>Chief Information Officer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306B0"/>
    <w:multiLevelType w:val="multilevel"/>
    <w:tmpl w:val="9BD276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6615993"/>
    <w:multiLevelType w:val="multilevel"/>
    <w:tmpl w:val="65DAEA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15:restartNumberingAfterBreak="0">
    <w:nsid w:val="43BF3747"/>
    <w:multiLevelType w:val="multilevel"/>
    <w:tmpl w:val="D1762B16"/>
    <w:lvl w:ilvl="0">
      <w:start w:val="1"/>
      <w:numFmt w:val="decimal"/>
      <w:lvlText w:val="%1."/>
      <w:lvlJc w:val="right"/>
      <w:pPr>
        <w:ind w:left="720" w:hanging="360"/>
      </w:pPr>
      <w:rPr>
        <w:rFonts w:ascii="Times New Roman" w:eastAsia="Times New Roman" w:hAnsi="Times New Roman" w:cs="Times New Roman"/>
        <w:b/>
        <w:sz w:val="20"/>
        <w:szCs w:val="20"/>
        <w:u w:val="none"/>
      </w:rPr>
    </w:lvl>
    <w:lvl w:ilvl="1">
      <w:start w:val="1"/>
      <w:numFmt w:val="decimal"/>
      <w:lvlText w:val="%1.%2."/>
      <w:lvlJc w:val="right"/>
      <w:pPr>
        <w:ind w:left="1440" w:hanging="360"/>
      </w:pPr>
      <w:rPr>
        <w:rFonts w:ascii="Times New Roman" w:eastAsia="Times New Roman" w:hAnsi="Times New Roman" w:cs="Times New Roman"/>
        <w:b w:val="0"/>
        <w:i w:val="0"/>
        <w:sz w:val="20"/>
        <w:szCs w:val="20"/>
        <w:u w:val="none"/>
      </w:rPr>
    </w:lvl>
    <w:lvl w:ilvl="2">
      <w:start w:val="1"/>
      <w:numFmt w:val="decimal"/>
      <w:lvlText w:val="%1.%2.%3."/>
      <w:lvlJc w:val="right"/>
      <w:pPr>
        <w:ind w:left="2160" w:hanging="360"/>
      </w:pPr>
      <w:rPr>
        <w:rFonts w:ascii="Times New Roman" w:eastAsia="Times New Roman" w:hAnsi="Times New Roman" w:cs="Times New Roman"/>
        <w:b w:val="0"/>
        <w:sz w:val="20"/>
        <w:szCs w:val="20"/>
        <w:u w:val="none"/>
      </w:rPr>
    </w:lvl>
    <w:lvl w:ilvl="3">
      <w:start w:val="1"/>
      <w:numFmt w:val="decimal"/>
      <w:lvlText w:val="%1.%2.%3.%4."/>
      <w:lvlJc w:val="right"/>
      <w:pPr>
        <w:ind w:left="2880" w:hanging="360"/>
      </w:pPr>
      <w:rPr>
        <w:rFonts w:ascii="Times New Roman" w:eastAsia="Times New Roman" w:hAnsi="Times New Roman" w:cs="Times New Roman"/>
        <w:b w:val="0"/>
        <w:sz w:val="20"/>
        <w:szCs w:val="20"/>
        <w:u w:val="none"/>
      </w:rPr>
    </w:lvl>
    <w:lvl w:ilvl="4">
      <w:start w:val="1"/>
      <w:numFmt w:val="decimal"/>
      <w:lvlText w:val="%1.%2.%3.%4.%5."/>
      <w:lvlJc w:val="right"/>
      <w:pPr>
        <w:ind w:left="3600" w:hanging="360"/>
      </w:pPr>
      <w:rPr>
        <w:rFonts w:ascii="Times New Roman" w:eastAsia="Times New Roman" w:hAnsi="Times New Roman" w:cs="Times New Roman"/>
        <w:sz w:val="20"/>
        <w:szCs w:val="20"/>
        <w:u w:val="none"/>
      </w:rPr>
    </w:lvl>
    <w:lvl w:ilvl="5">
      <w:start w:val="1"/>
      <w:numFmt w:val="decimal"/>
      <w:lvlText w:val="%1.%2.%3.%4.%5.%6."/>
      <w:lvlJc w:val="right"/>
      <w:pPr>
        <w:ind w:left="4320" w:hanging="360"/>
      </w:pPr>
      <w:rPr>
        <w:rFonts w:ascii="Times New Roman" w:eastAsia="Times New Roman" w:hAnsi="Times New Roman" w:cs="Times New Roman"/>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15:restartNumberingAfterBreak="0">
    <w:nsid w:val="484078B5"/>
    <w:multiLevelType w:val="multilevel"/>
    <w:tmpl w:val="3AFE6C0C"/>
    <w:lvl w:ilvl="0">
      <w:start w:val="1"/>
      <w:numFmt w:val="decimal"/>
      <w:lvlText w:val="%1."/>
      <w:lvlJc w:val="right"/>
      <w:pPr>
        <w:ind w:left="720" w:hanging="360"/>
      </w:pPr>
      <w:rPr>
        <w:rFonts w:ascii="Times New Roman" w:eastAsia="Times New Roman" w:hAnsi="Times New Roman" w:cs="Times New Roman"/>
        <w:b/>
        <w:sz w:val="20"/>
        <w:szCs w:val="20"/>
        <w:u w:val="none"/>
      </w:rPr>
    </w:lvl>
    <w:lvl w:ilvl="1">
      <w:start w:val="1"/>
      <w:numFmt w:val="decimal"/>
      <w:lvlText w:val="%1.%2."/>
      <w:lvlJc w:val="right"/>
      <w:pPr>
        <w:ind w:left="1890" w:hanging="450"/>
      </w:pPr>
      <w:rPr>
        <w:rFonts w:ascii="Times New Roman" w:eastAsia="Times New Roman" w:hAnsi="Times New Roman" w:cs="Times New Roman"/>
        <w:b w:val="0"/>
        <w:i w:val="0"/>
        <w:sz w:val="20"/>
        <w:szCs w:val="20"/>
        <w:u w:val="none"/>
      </w:rPr>
    </w:lvl>
    <w:lvl w:ilvl="2">
      <w:start w:val="1"/>
      <w:numFmt w:val="decimal"/>
      <w:lvlText w:val="%1.%2.%3."/>
      <w:lvlJc w:val="right"/>
      <w:pPr>
        <w:ind w:left="2160" w:hanging="360"/>
      </w:pPr>
      <w:rPr>
        <w:rFonts w:ascii="Times New Roman" w:eastAsia="Times New Roman" w:hAnsi="Times New Roman" w:cs="Times New Roman"/>
        <w:b w:val="0"/>
        <w:i w:val="0"/>
        <w:sz w:val="20"/>
        <w:szCs w:val="20"/>
        <w:u w:val="none"/>
      </w:rPr>
    </w:lvl>
    <w:lvl w:ilvl="3">
      <w:start w:val="1"/>
      <w:numFmt w:val="decimal"/>
      <w:lvlText w:val="%1.%2.%3.%4."/>
      <w:lvlJc w:val="right"/>
      <w:pPr>
        <w:ind w:left="2880" w:hanging="360"/>
      </w:pPr>
      <w:rPr>
        <w:rFonts w:ascii="Times New Roman" w:eastAsia="Times New Roman" w:hAnsi="Times New Roman" w:cs="Times New Roman"/>
        <w:b w:val="0"/>
        <w:i w:val="0"/>
        <w:sz w:val="20"/>
        <w:szCs w:val="20"/>
        <w:u w:val="none"/>
      </w:rPr>
    </w:lvl>
    <w:lvl w:ilvl="4">
      <w:start w:val="1"/>
      <w:numFmt w:val="decimal"/>
      <w:lvlText w:val="%1.%2.%3.%4.%5."/>
      <w:lvlJc w:val="right"/>
      <w:pPr>
        <w:ind w:left="3600" w:hanging="360"/>
      </w:pPr>
      <w:rPr>
        <w:rFonts w:ascii="Times New Roman" w:eastAsia="Times New Roman" w:hAnsi="Times New Roman" w:cs="Times New Roman"/>
        <w:u w:val="none"/>
      </w:rPr>
    </w:lvl>
    <w:lvl w:ilvl="5">
      <w:start w:val="1"/>
      <w:numFmt w:val="decimal"/>
      <w:lvlText w:val="%1.%2.%3.%4.%5.%6."/>
      <w:lvlJc w:val="right"/>
      <w:pPr>
        <w:ind w:left="4320" w:hanging="360"/>
      </w:pPr>
      <w:rPr>
        <w:rFonts w:ascii="Times New Roman" w:eastAsia="Times New Roman" w:hAnsi="Times New Roman" w:cs="Times New Roman"/>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insley, Siobhan (CCI-Atlanta-LD)">
    <w15:presenceInfo w15:providerId="AD" w15:userId="S::Siobhan.Tinsley@COX.com::16f88611-eb79-4ba3-b7f0-74071f9476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A10"/>
    <w:rsid w:val="00003526"/>
    <w:rsid w:val="00041CA8"/>
    <w:rsid w:val="002B2AD0"/>
    <w:rsid w:val="002E2DD5"/>
    <w:rsid w:val="00311BDE"/>
    <w:rsid w:val="00451310"/>
    <w:rsid w:val="0047021B"/>
    <w:rsid w:val="0055425D"/>
    <w:rsid w:val="00555EEF"/>
    <w:rsid w:val="005578B8"/>
    <w:rsid w:val="005A2F01"/>
    <w:rsid w:val="005E181C"/>
    <w:rsid w:val="007A23CC"/>
    <w:rsid w:val="008A6A10"/>
    <w:rsid w:val="008E168B"/>
    <w:rsid w:val="00A20969"/>
    <w:rsid w:val="00A45034"/>
    <w:rsid w:val="00AF5E43"/>
    <w:rsid w:val="00BF27D4"/>
    <w:rsid w:val="00D10E7C"/>
    <w:rsid w:val="00EE0B0C"/>
    <w:rsid w:val="00F124D1"/>
    <w:rsid w:val="00FD4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3FA7F"/>
  <w15:docId w15:val="{06A1DD2A-BEA4-451B-B9BD-DE995B3FB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uiPriority w:val="9"/>
    <w:qFormat/>
    <w:pPr>
      <w:ind w:left="908" w:hanging="801"/>
      <w:outlineLvl w:val="0"/>
    </w:pPr>
    <w:rPr>
      <w:rFonts w:ascii="Arial" w:eastAsia="Arial" w:hAnsi="Arial" w:cs="Arial"/>
      <w:b/>
      <w:sz w:val="24"/>
      <w:szCs w:val="24"/>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tblPr>
      <w:tblStyleRowBandSize w:val="1"/>
      <w:tblStyleColBandSize w:val="1"/>
      <w:tblCellMar>
        <w:top w:w="100" w:type="dxa"/>
        <w:left w:w="0" w:type="dxa"/>
        <w:bottom w:w="100" w:type="dxa"/>
        <w:right w:w="0" w:type="dxa"/>
      </w:tblCellMar>
    </w:tblPr>
  </w:style>
  <w:style w:type="table" w:customStyle="1" w:styleId="a0">
    <w:name w:val="a0"/>
    <w:basedOn w:val="TableNormal"/>
    <w:tblPr>
      <w:tblStyleRowBandSize w:val="1"/>
      <w:tblStyleColBandSize w:val="1"/>
      <w:tblCellMar>
        <w:top w:w="100" w:type="dxa"/>
        <w:left w:w="0" w:type="dxa"/>
        <w:bottom w:w="100" w:type="dxa"/>
        <w:right w:w="0" w:type="dxa"/>
      </w:tblCellMar>
    </w:tblPr>
  </w:style>
  <w:style w:type="table" w:customStyle="1" w:styleId="a1">
    <w:name w:val="a1"/>
    <w:basedOn w:val="TableNormal"/>
    <w:tblPr>
      <w:tblStyleRowBandSize w:val="1"/>
      <w:tblStyleColBandSize w:val="1"/>
      <w:tblCellMar>
        <w:top w:w="100" w:type="dxa"/>
        <w:left w:w="0" w:type="dxa"/>
        <w:bottom w:w="100" w:type="dxa"/>
        <w:right w:w="0" w:type="dxa"/>
      </w:tblCellMar>
    </w:tblPr>
  </w:style>
  <w:style w:type="paragraph" w:styleId="BalloonText">
    <w:name w:val="Balloon Text"/>
    <w:basedOn w:val="Normal"/>
    <w:link w:val="BalloonTextChar"/>
    <w:uiPriority w:val="99"/>
    <w:semiHidden/>
    <w:unhideWhenUsed/>
    <w:rsid w:val="00D275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53A"/>
    <w:rPr>
      <w:rFonts w:ascii="Segoe UI" w:hAnsi="Segoe UI" w:cs="Segoe UI"/>
      <w:sz w:val="18"/>
      <w:szCs w:val="18"/>
    </w:rPr>
  </w:style>
  <w:style w:type="paragraph" w:styleId="Header">
    <w:name w:val="header"/>
    <w:basedOn w:val="Normal"/>
    <w:link w:val="HeaderChar"/>
    <w:uiPriority w:val="99"/>
    <w:unhideWhenUsed/>
    <w:rsid w:val="0049218A"/>
    <w:pPr>
      <w:tabs>
        <w:tab w:val="center" w:pos="4680"/>
        <w:tab w:val="right" w:pos="9360"/>
      </w:tabs>
    </w:pPr>
  </w:style>
  <w:style w:type="character" w:customStyle="1" w:styleId="HeaderChar">
    <w:name w:val="Header Char"/>
    <w:basedOn w:val="DefaultParagraphFont"/>
    <w:link w:val="Header"/>
    <w:uiPriority w:val="99"/>
    <w:rsid w:val="0049218A"/>
  </w:style>
  <w:style w:type="paragraph" w:styleId="Footer">
    <w:name w:val="footer"/>
    <w:basedOn w:val="Normal"/>
    <w:link w:val="FooterChar"/>
    <w:uiPriority w:val="99"/>
    <w:unhideWhenUsed/>
    <w:rsid w:val="0049218A"/>
    <w:pPr>
      <w:tabs>
        <w:tab w:val="center" w:pos="4680"/>
        <w:tab w:val="right" w:pos="9360"/>
      </w:tabs>
    </w:pPr>
  </w:style>
  <w:style w:type="character" w:customStyle="1" w:styleId="FooterChar">
    <w:name w:val="Footer Char"/>
    <w:basedOn w:val="DefaultParagraphFont"/>
    <w:link w:val="Footer"/>
    <w:uiPriority w:val="99"/>
    <w:rsid w:val="0049218A"/>
  </w:style>
  <w:style w:type="character" w:styleId="Hyperlink">
    <w:name w:val="Hyperlink"/>
    <w:basedOn w:val="DefaultParagraphFont"/>
    <w:uiPriority w:val="99"/>
    <w:unhideWhenUsed/>
    <w:rsid w:val="0049218A"/>
    <w:rPr>
      <w:color w:val="0000FF" w:themeColor="hyperlink"/>
      <w:u w:val="single"/>
    </w:rPr>
  </w:style>
  <w:style w:type="character" w:customStyle="1" w:styleId="UnresolvedMention1">
    <w:name w:val="Unresolved Mention1"/>
    <w:basedOn w:val="DefaultParagraphFont"/>
    <w:uiPriority w:val="99"/>
    <w:semiHidden/>
    <w:unhideWhenUsed/>
    <w:rsid w:val="0049218A"/>
    <w:rPr>
      <w:color w:val="605E5C"/>
      <w:shd w:val="clear" w:color="auto" w:fill="E1DFDD"/>
    </w:rPr>
  </w:style>
  <w:style w:type="table" w:customStyle="1" w:styleId="a2">
    <w:name w:val="a2"/>
    <w:basedOn w:val="TableNormal"/>
    <w:tblPr>
      <w:tblStyleRowBandSize w:val="1"/>
      <w:tblStyleColBandSize w:val="1"/>
      <w:tblCellMar>
        <w:top w:w="100" w:type="dxa"/>
        <w:left w:w="100" w:type="dxa"/>
        <w:bottom w:w="100" w:type="dxa"/>
        <w:right w:w="100" w:type="dxa"/>
      </w:tblCellMar>
    </w:tblPr>
  </w:style>
  <w:style w:type="table" w:customStyle="1" w:styleId="a3">
    <w:name w:val="a3"/>
    <w:basedOn w:val="TableNormal"/>
    <w:tblPr>
      <w:tblStyleRowBandSize w:val="1"/>
      <w:tblStyleColBandSize w:val="1"/>
      <w:tblCellMar>
        <w:top w:w="100" w:type="dxa"/>
        <w:left w:w="0" w:type="dxa"/>
        <w:bottom w:w="100" w:type="dxa"/>
        <w:right w:w="0" w:type="dxa"/>
      </w:tblCellMar>
    </w:tblPr>
  </w:style>
  <w:style w:type="table" w:customStyle="1" w:styleId="a4">
    <w:name w:val="a4"/>
    <w:basedOn w:val="TableNormal"/>
    <w:tblPr>
      <w:tblStyleRowBandSize w:val="1"/>
      <w:tblStyleColBandSize w:val="1"/>
      <w:tblCellMar>
        <w:top w:w="100" w:type="dxa"/>
        <w:left w:w="0" w:type="dxa"/>
        <w:bottom w:w="100" w:type="dxa"/>
        <w:right w:w="0" w:type="dxa"/>
      </w:tblCellMar>
    </w:tblPr>
  </w:style>
  <w:style w:type="table" w:customStyle="1" w:styleId="a5">
    <w:name w:val="a5"/>
    <w:basedOn w:val="TableNormal"/>
    <w:tblPr>
      <w:tblStyleRowBandSize w:val="1"/>
      <w:tblStyleColBandSize w:val="1"/>
      <w:tblCellMar>
        <w:top w:w="100" w:type="dxa"/>
        <w:left w:w="0" w:type="dxa"/>
        <w:bottom w:w="100" w:type="dxa"/>
        <w:right w:w="0" w:type="dxa"/>
      </w:tblCellMar>
    </w:tblPr>
  </w:style>
  <w:style w:type="character" w:styleId="CommentReference">
    <w:name w:val="annotation reference"/>
    <w:basedOn w:val="DefaultParagraphFont"/>
    <w:uiPriority w:val="99"/>
    <w:semiHidden/>
    <w:unhideWhenUsed/>
    <w:rsid w:val="00B2221E"/>
    <w:rPr>
      <w:sz w:val="16"/>
      <w:szCs w:val="16"/>
    </w:rPr>
  </w:style>
  <w:style w:type="paragraph" w:styleId="CommentText">
    <w:name w:val="annotation text"/>
    <w:basedOn w:val="Normal"/>
    <w:link w:val="CommentTextChar"/>
    <w:uiPriority w:val="99"/>
    <w:semiHidden/>
    <w:unhideWhenUsed/>
    <w:rsid w:val="00B2221E"/>
    <w:rPr>
      <w:sz w:val="20"/>
      <w:szCs w:val="20"/>
    </w:rPr>
  </w:style>
  <w:style w:type="character" w:customStyle="1" w:styleId="CommentTextChar">
    <w:name w:val="Comment Text Char"/>
    <w:basedOn w:val="DefaultParagraphFont"/>
    <w:link w:val="CommentText"/>
    <w:uiPriority w:val="99"/>
    <w:semiHidden/>
    <w:rsid w:val="00B2221E"/>
    <w:rPr>
      <w:sz w:val="20"/>
      <w:szCs w:val="20"/>
    </w:rPr>
  </w:style>
  <w:style w:type="paragraph" w:styleId="CommentSubject">
    <w:name w:val="annotation subject"/>
    <w:basedOn w:val="CommentText"/>
    <w:next w:val="CommentText"/>
    <w:link w:val="CommentSubjectChar"/>
    <w:uiPriority w:val="99"/>
    <w:semiHidden/>
    <w:unhideWhenUsed/>
    <w:rsid w:val="00B2221E"/>
    <w:rPr>
      <w:b/>
      <w:bCs/>
    </w:rPr>
  </w:style>
  <w:style w:type="character" w:customStyle="1" w:styleId="CommentSubjectChar">
    <w:name w:val="Comment Subject Char"/>
    <w:basedOn w:val="CommentTextChar"/>
    <w:link w:val="CommentSubject"/>
    <w:uiPriority w:val="99"/>
    <w:semiHidden/>
    <w:rsid w:val="00B2221E"/>
    <w:rPr>
      <w:b/>
      <w:bCs/>
      <w:sz w:val="20"/>
      <w:szCs w:val="20"/>
    </w:rPr>
  </w:style>
  <w:style w:type="paragraph" w:customStyle="1" w:styleId="DocID">
    <w:name w:val="DocID"/>
    <w:basedOn w:val="Footer"/>
    <w:next w:val="Footer"/>
    <w:link w:val="DocIDChar"/>
    <w:rsid w:val="007E600A"/>
    <w:pPr>
      <w:widowControl/>
      <w:pBdr>
        <w:between w:val="nil"/>
      </w:pBdr>
      <w:tabs>
        <w:tab w:val="clear" w:pos="4680"/>
        <w:tab w:val="clear" w:pos="9360"/>
      </w:tabs>
    </w:pPr>
    <w:rPr>
      <w:rFonts w:ascii="Times New Roman" w:eastAsia="Times New Roman" w:hAnsi="Times New Roman" w:cs="Times New Roman"/>
      <w:sz w:val="16"/>
      <w:szCs w:val="20"/>
    </w:rPr>
  </w:style>
  <w:style w:type="character" w:customStyle="1" w:styleId="DocIDChar">
    <w:name w:val="DocID Char"/>
    <w:basedOn w:val="DefaultParagraphFont"/>
    <w:link w:val="DocID"/>
    <w:rsid w:val="007E600A"/>
    <w:rPr>
      <w:rFonts w:ascii="Times New Roman" w:eastAsia="Times New Roman" w:hAnsi="Times New Roman" w:cs="Times New Roman"/>
      <w:sz w:val="16"/>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das.iowa.gov/sites/default/files/acct_sae/sae_manual/204/204-200.pdf" TargetMode="External"/><Relationship Id="rId13" Type="http://schemas.openxmlformats.org/officeDocument/2006/relationships/hyperlink" Target="http://www.ojp.gov/about/ocr/equal_fbo.htm" TargetMode="External"/><Relationship Id="rId18" Type="http://schemas.openxmlformats.org/officeDocument/2006/relationships/hyperlink" Target="https://www.law.cornell.edu/uscode/text/33/138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aw.cornell.edu/topn/clean_water_act" TargetMode="External"/><Relationship Id="rId7" Type="http://schemas.openxmlformats.org/officeDocument/2006/relationships/hyperlink" Target="https://home.treasury.gov/policy-issues/coronavirus/assistance-for-state-local-and-tribal-governments/state-and-local-fiscal-recovery-funds/recipient-compliance-and-reporting-responsibilities" TargetMode="External"/><Relationship Id="rId12" Type="http://schemas.openxmlformats.org/officeDocument/2006/relationships/hyperlink" Target="https://www.law.cornell.edu/cfr/text/2" TargetMode="External"/><Relationship Id="rId17" Type="http://schemas.openxmlformats.org/officeDocument/2006/relationships/hyperlink" Target="https://www.law.cornell.edu/uscode/text/33/1251"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law.cornell.edu/uscode/text/33" TargetMode="External"/><Relationship Id="rId20" Type="http://schemas.openxmlformats.org/officeDocument/2006/relationships/hyperlink" Target="https://www.law.cornell.edu/uscode/text/42/7671q"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ome.treasury.gov/policy-issues/coronavirus/assistance-for-state-local-and-tribal-governments/state-and-local-fiscal-recovery-funds"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aw.cornell.edu/topn/clean_water_act" TargetMode="External"/><Relationship Id="rId23" Type="http://schemas.openxmlformats.org/officeDocument/2006/relationships/hyperlink" Target="https://www.law.cornell.edu/uscode/text/33/1387" TargetMode="External"/><Relationship Id="rId28" Type="http://schemas.openxmlformats.org/officeDocument/2006/relationships/header" Target="header3.xml"/><Relationship Id="rId10" Type="http://schemas.openxmlformats.org/officeDocument/2006/relationships/hyperlink" Target="https://home.treasury.gov/policy-issues/coronavirus/assistance-for-state-local-and-tribal-governments/state-and-local-fiscal-recovery-funds" TargetMode="External"/><Relationship Id="rId19" Type="http://schemas.openxmlformats.org/officeDocument/2006/relationships/hyperlink" Target="https://www.law.cornell.edu/uscode/text/42" TargetMode="External"/><Relationship Id="rId31"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home.treasury.gov/policy-issues/coronavirus/assistance-for-state-local-and-tribal-governments/state-and-local-fiscal-recovery-funds" TargetMode="External"/><Relationship Id="rId14" Type="http://schemas.openxmlformats.org/officeDocument/2006/relationships/hyperlink" Target="https://www.law.cornell.edu/uscode/text/42" TargetMode="External"/><Relationship Id="rId22" Type="http://schemas.openxmlformats.org/officeDocument/2006/relationships/hyperlink" Target="https://www.law.cornell.edu/uscode/text/33"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OCIOGrants@Iowa.gov"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OCIOGrants@Iowa.gov"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home.treasury.gov/policy-issues/coronavirus/assistance-for-state-local-and-tribal-governments/state-and-local-fiscal-recovery-funds/recipient-compliance-and-reporting-responsibilities" TargetMode="External"/><Relationship Id="rId1" Type="http://schemas.openxmlformats.org/officeDocument/2006/relationships/hyperlink" Target="https://home.treasury.gov/policy-issues/coronavirus/assistance-for-state-local-and-tribal-governments/state-and-local-fiscal-recovery-fund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17855</Words>
  <Characters>101777</Characters>
  <Application>Microsoft Office Word</Application>
  <DocSecurity>0</DocSecurity>
  <Lines>848</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Tinsley, Siobhan (CCI-Atlanta-LD)</dc:creator>
  <cp:lastModifiedBy>Rowell, Kim (CCI-Central Region)</cp:lastModifiedBy>
  <cp:revision>2</cp:revision>
  <dcterms:created xsi:type="dcterms:W3CDTF">2021-12-02T21:22:00Z</dcterms:created>
  <dcterms:modified xsi:type="dcterms:W3CDTF">2021-12-02T21:22:00Z</dcterms:modified>
</cp:coreProperties>
</file>